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BAB52" w14:textId="77777777" w:rsidR="00C06BE7" w:rsidRPr="00371EC1" w:rsidRDefault="001B45B7" w:rsidP="005864FF">
      <w:pPr>
        <w:tabs>
          <w:tab w:val="left" w:pos="0"/>
          <w:tab w:val="left" w:pos="5103"/>
        </w:tabs>
        <w:spacing w:after="60"/>
        <w:rPr>
          <w:rFonts w:ascii="Arial" w:hAnsi="Arial"/>
          <w:sz w:val="16"/>
          <w:szCs w:val="16"/>
          <w:lang w:val="de-DE"/>
        </w:rPr>
      </w:pPr>
      <w:r w:rsidRPr="005F5F3C">
        <w:rPr>
          <w:rFonts w:ascii="Arial" w:hAnsi="Arial" w:cs="Arial"/>
          <w:noProof/>
          <w:sz w:val="20"/>
          <w:szCs w:val="20"/>
          <w:lang w:val="sl-SI" w:eastAsia="sl-SI"/>
        </w:rPr>
        <w:drawing>
          <wp:anchor distT="0" distB="0" distL="114300" distR="114300" simplePos="0" relativeHeight="251659264" behindDoc="1" locked="0" layoutInCell="1" allowOverlap="1" wp14:anchorId="3CEF1F4E" wp14:editId="3C90B9B2">
            <wp:simplePos x="0" y="0"/>
            <wp:positionH relativeFrom="column">
              <wp:posOffset>-464185</wp:posOffset>
            </wp:positionH>
            <wp:positionV relativeFrom="paragraph">
              <wp:posOffset>-695960</wp:posOffset>
            </wp:positionV>
            <wp:extent cx="3312795" cy="462915"/>
            <wp:effectExtent l="0" t="0" r="1905" b="0"/>
            <wp:wrapThrough wrapText="bothSides">
              <wp:wrapPolygon edited="0">
                <wp:start x="0" y="0"/>
                <wp:lineTo x="0" y="20444"/>
                <wp:lineTo x="21488" y="20444"/>
                <wp:lineTo x="21488" y="0"/>
                <wp:lineTo x="0" y="0"/>
              </wp:wrapPolygon>
            </wp:wrapThrough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VR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BE7" w:rsidRPr="005F5F3C">
        <w:rPr>
          <w:rFonts w:ascii="Arial" w:hAnsi="Arial" w:cs="Arial"/>
          <w:noProof/>
          <w:sz w:val="20"/>
          <w:szCs w:val="20"/>
          <w:lang w:val="sl-SI" w:eastAsia="sl-SI"/>
        </w:rPr>
        <w:drawing>
          <wp:anchor distT="0" distB="0" distL="114300" distR="114300" simplePos="0" relativeHeight="251660288" behindDoc="1" locked="0" layoutInCell="1" allowOverlap="1" wp14:anchorId="1730AAA6" wp14:editId="410F52A2">
            <wp:simplePos x="0" y="0"/>
            <wp:positionH relativeFrom="column">
              <wp:posOffset>3787140</wp:posOffset>
            </wp:positionH>
            <wp:positionV relativeFrom="paragraph">
              <wp:posOffset>-962660</wp:posOffset>
            </wp:positionV>
            <wp:extent cx="2049780" cy="991235"/>
            <wp:effectExtent l="0" t="0" r="762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KP_strukturni_in_investicijski_skladi_SLO_sloga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991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BE7" w:rsidRPr="00371EC1">
        <w:rPr>
          <w:rFonts w:ascii="Arial" w:hAnsi="Arial"/>
          <w:sz w:val="16"/>
          <w:szCs w:val="16"/>
          <w:lang w:val="de-DE"/>
        </w:rPr>
        <w:t>Kotnikova 5, 1000 Ljubljana</w:t>
      </w:r>
      <w:r w:rsidR="003C6C8C" w:rsidRPr="00371EC1">
        <w:rPr>
          <w:rFonts w:ascii="Arial" w:hAnsi="Arial"/>
          <w:sz w:val="16"/>
          <w:szCs w:val="16"/>
          <w:lang w:val="de-DE"/>
        </w:rPr>
        <w:tab/>
      </w:r>
      <w:r w:rsidR="00C06BE7" w:rsidRPr="00371EC1">
        <w:rPr>
          <w:rFonts w:ascii="Arial" w:hAnsi="Arial"/>
          <w:sz w:val="16"/>
          <w:szCs w:val="16"/>
          <w:lang w:val="de-DE"/>
        </w:rPr>
        <w:t xml:space="preserve">T: 01 </w:t>
      </w:r>
      <w:r w:rsidR="0042511E" w:rsidRPr="00371EC1">
        <w:rPr>
          <w:rFonts w:ascii="Arial" w:hAnsi="Arial"/>
          <w:sz w:val="16"/>
          <w:szCs w:val="16"/>
          <w:lang w:val="de-DE"/>
        </w:rPr>
        <w:t>400 36 80</w:t>
      </w:r>
    </w:p>
    <w:p w14:paraId="55284B9E" w14:textId="77777777" w:rsidR="00C06BE7" w:rsidRPr="00371EC1" w:rsidRDefault="00C06BE7" w:rsidP="003631E2">
      <w:pPr>
        <w:tabs>
          <w:tab w:val="left" w:pos="5103"/>
        </w:tabs>
        <w:spacing w:after="60"/>
        <w:rPr>
          <w:rFonts w:ascii="Arial" w:hAnsi="Arial"/>
          <w:sz w:val="16"/>
          <w:szCs w:val="16"/>
          <w:lang w:val="de-DE"/>
        </w:rPr>
      </w:pPr>
      <w:r w:rsidRPr="00371EC1">
        <w:rPr>
          <w:rFonts w:ascii="Arial" w:hAnsi="Arial"/>
          <w:sz w:val="16"/>
          <w:szCs w:val="16"/>
          <w:lang w:val="de-DE"/>
        </w:rPr>
        <w:tab/>
        <w:t>E: gp.svrk@gov.si</w:t>
      </w:r>
    </w:p>
    <w:p w14:paraId="05E9DCA5" w14:textId="77777777" w:rsidR="00C06BE7" w:rsidRPr="00371EC1" w:rsidRDefault="00C06BE7" w:rsidP="00AE2610">
      <w:pPr>
        <w:tabs>
          <w:tab w:val="left" w:pos="6521"/>
        </w:tabs>
        <w:spacing w:after="40"/>
        <w:rPr>
          <w:rFonts w:ascii="Arial" w:hAnsi="Arial" w:cs="Arial"/>
          <w:sz w:val="20"/>
          <w:szCs w:val="20"/>
          <w:lang w:val="de-DE"/>
        </w:rPr>
      </w:pPr>
    </w:p>
    <w:p w14:paraId="31066F6C" w14:textId="3889D012" w:rsidR="003C67CE" w:rsidRPr="003C67CE" w:rsidRDefault="003C67CE" w:rsidP="003631E2">
      <w:pPr>
        <w:tabs>
          <w:tab w:val="left" w:pos="851"/>
          <w:tab w:val="left" w:pos="6521"/>
        </w:tabs>
        <w:spacing w:after="40"/>
        <w:rPr>
          <w:rFonts w:ascii="Arial" w:hAnsi="Arial"/>
          <w:sz w:val="20"/>
          <w:szCs w:val="20"/>
          <w:lang w:val="sl-SI"/>
        </w:rPr>
      </w:pPr>
      <w:r w:rsidRPr="005864FF">
        <w:rPr>
          <w:rFonts w:ascii="Arial" w:hAnsi="Arial"/>
          <w:sz w:val="20"/>
          <w:szCs w:val="20"/>
          <w:lang w:val="sl-SI"/>
        </w:rPr>
        <w:t>Številka:</w:t>
      </w:r>
      <w:r w:rsidR="005864FF">
        <w:rPr>
          <w:rFonts w:ascii="Arial" w:hAnsi="Arial"/>
          <w:sz w:val="20"/>
          <w:szCs w:val="20"/>
          <w:lang w:val="sl-SI"/>
        </w:rPr>
        <w:tab/>
      </w:r>
      <w:r w:rsidR="00A1699A" w:rsidRPr="00297376">
        <w:rPr>
          <w:rFonts w:ascii="Arial" w:hAnsi="Arial"/>
          <w:sz w:val="20"/>
          <w:szCs w:val="20"/>
          <w:lang w:val="sl-SI"/>
        </w:rPr>
        <w:t>303-8/2015/</w:t>
      </w:r>
      <w:r w:rsidR="00297376" w:rsidRPr="00297376">
        <w:rPr>
          <w:rFonts w:ascii="Arial" w:hAnsi="Arial"/>
          <w:sz w:val="20"/>
          <w:szCs w:val="20"/>
          <w:lang w:val="sl-SI"/>
        </w:rPr>
        <w:t>621</w:t>
      </w:r>
    </w:p>
    <w:p w14:paraId="5EED3CE7" w14:textId="492BF64C" w:rsidR="003C67CE" w:rsidRPr="003C67CE" w:rsidRDefault="0036664F" w:rsidP="003631E2">
      <w:pPr>
        <w:tabs>
          <w:tab w:val="left" w:pos="851"/>
          <w:tab w:val="left" w:pos="6521"/>
        </w:tabs>
        <w:spacing w:after="40"/>
        <w:rPr>
          <w:rFonts w:ascii="Arial" w:hAnsi="Arial"/>
          <w:sz w:val="20"/>
          <w:szCs w:val="20"/>
          <w:lang w:val="sl-SI"/>
        </w:rPr>
      </w:pPr>
      <w:r w:rsidRPr="005864FF">
        <w:rPr>
          <w:rFonts w:ascii="Arial" w:hAnsi="Arial"/>
          <w:sz w:val="20"/>
          <w:szCs w:val="20"/>
          <w:lang w:val="sl-SI"/>
        </w:rPr>
        <w:t xml:space="preserve">Datum: </w:t>
      </w:r>
      <w:r w:rsidR="005F5F3C" w:rsidRPr="005864FF">
        <w:rPr>
          <w:rFonts w:ascii="Arial" w:hAnsi="Arial"/>
          <w:sz w:val="20"/>
          <w:szCs w:val="20"/>
          <w:lang w:val="sl-SI"/>
        </w:rPr>
        <w:tab/>
      </w:r>
      <w:r w:rsidR="00112187">
        <w:rPr>
          <w:rFonts w:ascii="Arial" w:hAnsi="Arial"/>
          <w:sz w:val="20"/>
          <w:szCs w:val="20"/>
          <w:lang w:val="sl-SI"/>
        </w:rPr>
        <w:t>2</w:t>
      </w:r>
      <w:r w:rsidR="004E4BAF">
        <w:rPr>
          <w:rFonts w:ascii="Arial" w:hAnsi="Arial"/>
          <w:sz w:val="20"/>
          <w:szCs w:val="20"/>
          <w:lang w:val="sl-SI"/>
        </w:rPr>
        <w:t>4</w:t>
      </w:r>
      <w:r w:rsidR="00E04CA2">
        <w:rPr>
          <w:rFonts w:ascii="Arial" w:hAnsi="Arial"/>
          <w:sz w:val="20"/>
          <w:szCs w:val="20"/>
          <w:lang w:val="sl-SI"/>
        </w:rPr>
        <w:t>. 11.</w:t>
      </w:r>
      <w:r w:rsidR="00034B1F">
        <w:rPr>
          <w:rFonts w:ascii="Arial" w:hAnsi="Arial"/>
          <w:sz w:val="20"/>
          <w:szCs w:val="20"/>
          <w:lang w:val="sl-SI"/>
        </w:rPr>
        <w:t xml:space="preserve"> </w:t>
      </w:r>
      <w:r w:rsidR="00E04CA2">
        <w:rPr>
          <w:rFonts w:ascii="Arial" w:hAnsi="Arial"/>
          <w:sz w:val="20"/>
          <w:szCs w:val="20"/>
          <w:lang w:val="sl-SI"/>
        </w:rPr>
        <w:t>2020</w:t>
      </w:r>
    </w:p>
    <w:p w14:paraId="4E464C60" w14:textId="77777777" w:rsidR="003C67CE" w:rsidRDefault="003C67CE" w:rsidP="00AE2610">
      <w:pPr>
        <w:tabs>
          <w:tab w:val="left" w:pos="6521"/>
        </w:tabs>
        <w:spacing w:after="40"/>
        <w:rPr>
          <w:rFonts w:ascii="Arial" w:hAnsi="Arial"/>
          <w:sz w:val="20"/>
          <w:szCs w:val="20"/>
          <w:lang w:val="sl-SI"/>
        </w:rPr>
      </w:pPr>
    </w:p>
    <w:p w14:paraId="39417EE5" w14:textId="77777777" w:rsidR="00642278" w:rsidRPr="003C67CE" w:rsidRDefault="00642278" w:rsidP="00AE2610">
      <w:pPr>
        <w:tabs>
          <w:tab w:val="left" w:pos="6521"/>
        </w:tabs>
        <w:spacing w:after="40"/>
        <w:rPr>
          <w:rFonts w:ascii="Arial" w:hAnsi="Arial"/>
          <w:sz w:val="20"/>
          <w:szCs w:val="20"/>
          <w:lang w:val="sl-SI"/>
        </w:rPr>
      </w:pPr>
    </w:p>
    <w:p w14:paraId="2EAA25B5" w14:textId="70AEA95D" w:rsidR="003C67CE" w:rsidRDefault="003C67CE" w:rsidP="0052746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  <w:r w:rsidRPr="00297376">
        <w:rPr>
          <w:rFonts w:ascii="Arial" w:hAnsi="Arial"/>
          <w:sz w:val="20"/>
          <w:szCs w:val="20"/>
          <w:lang w:val="sl-SI"/>
        </w:rPr>
        <w:t>Na podlagi</w:t>
      </w:r>
      <w:r w:rsidR="00734876" w:rsidRPr="00297376">
        <w:rPr>
          <w:rFonts w:ascii="Arial" w:hAnsi="Arial"/>
          <w:sz w:val="20"/>
          <w:szCs w:val="20"/>
          <w:lang w:val="sl-SI"/>
        </w:rPr>
        <w:t xml:space="preserve"> četrte alineje 7. člena </w:t>
      </w:r>
      <w:r w:rsidR="00AB1285" w:rsidRPr="00297376">
        <w:rPr>
          <w:rFonts w:ascii="Arial" w:hAnsi="Arial"/>
          <w:sz w:val="20"/>
          <w:szCs w:val="20"/>
          <w:lang w:val="sl-SI"/>
        </w:rPr>
        <w:t>v povezavi s</w:t>
      </w:r>
      <w:r w:rsidRPr="00297376">
        <w:rPr>
          <w:rFonts w:ascii="Arial" w:hAnsi="Arial"/>
          <w:sz w:val="20"/>
          <w:szCs w:val="20"/>
          <w:lang w:val="sl-SI"/>
        </w:rPr>
        <w:t xml:space="preserve"> </w:t>
      </w:r>
      <w:r w:rsidR="00734876" w:rsidRPr="00297376">
        <w:rPr>
          <w:rFonts w:ascii="Arial" w:hAnsi="Arial"/>
          <w:sz w:val="20"/>
          <w:szCs w:val="20"/>
          <w:lang w:val="sl-SI"/>
        </w:rPr>
        <w:t>tretj</w:t>
      </w:r>
      <w:r w:rsidR="00AB1285" w:rsidRPr="00297376">
        <w:rPr>
          <w:rFonts w:ascii="Arial" w:hAnsi="Arial"/>
          <w:sz w:val="20"/>
          <w:szCs w:val="20"/>
          <w:lang w:val="sl-SI"/>
        </w:rPr>
        <w:t>im</w:t>
      </w:r>
      <w:r w:rsidR="00734876" w:rsidRPr="00297376">
        <w:rPr>
          <w:rFonts w:ascii="Arial" w:hAnsi="Arial"/>
          <w:sz w:val="20"/>
          <w:szCs w:val="20"/>
          <w:lang w:val="sl-SI"/>
        </w:rPr>
        <w:t xml:space="preserve"> odstavk</w:t>
      </w:r>
      <w:r w:rsidR="00AB1285" w:rsidRPr="00297376">
        <w:rPr>
          <w:rFonts w:ascii="Arial" w:hAnsi="Arial"/>
          <w:sz w:val="20"/>
          <w:szCs w:val="20"/>
          <w:lang w:val="sl-SI"/>
        </w:rPr>
        <w:t>om</w:t>
      </w:r>
      <w:r w:rsidR="009441BA" w:rsidRPr="00297376">
        <w:rPr>
          <w:rFonts w:ascii="Arial" w:hAnsi="Arial"/>
          <w:sz w:val="20"/>
          <w:szCs w:val="20"/>
          <w:lang w:val="sl-SI"/>
        </w:rPr>
        <w:t xml:space="preserve"> 5. člena Poslovnika Odbora za spremljanje Operativnega programa za izvajanje </w:t>
      </w:r>
      <w:r w:rsidR="00CA4155" w:rsidRPr="00297376">
        <w:rPr>
          <w:rFonts w:ascii="Arial" w:hAnsi="Arial"/>
          <w:sz w:val="20"/>
          <w:szCs w:val="20"/>
          <w:lang w:val="sl-SI"/>
        </w:rPr>
        <w:t>e</w:t>
      </w:r>
      <w:r w:rsidR="009441BA" w:rsidRPr="00297376">
        <w:rPr>
          <w:rFonts w:ascii="Arial" w:hAnsi="Arial"/>
          <w:sz w:val="20"/>
          <w:szCs w:val="20"/>
          <w:lang w:val="sl-SI"/>
        </w:rPr>
        <w:t>vropske kohezijske politike v obdobju 2014</w:t>
      </w:r>
      <w:r w:rsidR="005F5F3C" w:rsidRPr="00297376">
        <w:rPr>
          <w:rFonts w:ascii="Arial" w:hAnsi="Arial"/>
          <w:sz w:val="20"/>
          <w:szCs w:val="20"/>
          <w:lang w:val="sl-SI"/>
        </w:rPr>
        <w:t>–</w:t>
      </w:r>
      <w:r w:rsidR="009441BA" w:rsidRPr="00297376">
        <w:rPr>
          <w:rFonts w:ascii="Arial" w:hAnsi="Arial"/>
          <w:sz w:val="20"/>
          <w:szCs w:val="20"/>
          <w:lang w:val="sl-SI"/>
        </w:rPr>
        <w:t xml:space="preserve">2020 </w:t>
      </w:r>
      <w:r w:rsidR="00A1699A" w:rsidRPr="00297376">
        <w:rPr>
          <w:rFonts w:ascii="Arial" w:hAnsi="Arial"/>
          <w:sz w:val="20"/>
          <w:szCs w:val="20"/>
          <w:lang w:val="sl-SI"/>
        </w:rPr>
        <w:t>(št. 303-8/2015/598 z dne 2</w:t>
      </w:r>
      <w:r w:rsidR="005F5F3C" w:rsidRPr="00297376">
        <w:rPr>
          <w:rFonts w:ascii="Arial" w:hAnsi="Arial"/>
          <w:sz w:val="20"/>
          <w:szCs w:val="20"/>
          <w:lang w:val="sl-SI"/>
        </w:rPr>
        <w:t>.</w:t>
      </w:r>
      <w:r w:rsidR="00371EC1" w:rsidRPr="00297376">
        <w:rPr>
          <w:rFonts w:ascii="Arial" w:hAnsi="Arial"/>
          <w:sz w:val="20"/>
          <w:szCs w:val="20"/>
          <w:lang w:val="sl-SI"/>
        </w:rPr>
        <w:t xml:space="preserve"> </w:t>
      </w:r>
      <w:r w:rsidR="00A1699A" w:rsidRPr="00297376">
        <w:rPr>
          <w:rFonts w:ascii="Arial" w:hAnsi="Arial"/>
          <w:sz w:val="20"/>
          <w:szCs w:val="20"/>
          <w:lang w:val="sl-SI"/>
        </w:rPr>
        <w:t>9</w:t>
      </w:r>
      <w:r w:rsidR="005F5F3C" w:rsidRPr="00297376">
        <w:rPr>
          <w:rFonts w:ascii="Arial" w:hAnsi="Arial"/>
          <w:sz w:val="20"/>
          <w:szCs w:val="20"/>
          <w:lang w:val="sl-SI"/>
        </w:rPr>
        <w:t>.</w:t>
      </w:r>
      <w:r w:rsidR="00371EC1" w:rsidRPr="00297376">
        <w:rPr>
          <w:rFonts w:ascii="Arial" w:hAnsi="Arial"/>
          <w:sz w:val="20"/>
          <w:szCs w:val="20"/>
          <w:lang w:val="sl-SI"/>
        </w:rPr>
        <w:t xml:space="preserve"> </w:t>
      </w:r>
      <w:r w:rsidR="00A1699A" w:rsidRPr="00297376">
        <w:rPr>
          <w:rFonts w:ascii="Arial" w:hAnsi="Arial"/>
          <w:sz w:val="20"/>
          <w:szCs w:val="20"/>
          <w:lang w:val="sl-SI"/>
        </w:rPr>
        <w:t>2020, verzija 3.0</w:t>
      </w:r>
      <w:r w:rsidR="005F5F3C" w:rsidRPr="00297376">
        <w:rPr>
          <w:rFonts w:ascii="Arial" w:hAnsi="Arial"/>
          <w:sz w:val="20"/>
          <w:szCs w:val="20"/>
          <w:lang w:val="sl-SI"/>
        </w:rPr>
        <w:t>)</w:t>
      </w:r>
      <w:r w:rsidR="009441BA" w:rsidRPr="00297376">
        <w:rPr>
          <w:rFonts w:ascii="Arial" w:hAnsi="Arial"/>
          <w:sz w:val="20"/>
          <w:szCs w:val="20"/>
          <w:lang w:val="sl-SI"/>
        </w:rPr>
        <w:t xml:space="preserve"> </w:t>
      </w:r>
      <w:r w:rsidR="005F5F3C" w:rsidRPr="00297376">
        <w:rPr>
          <w:rFonts w:ascii="Arial" w:hAnsi="Arial"/>
          <w:sz w:val="20"/>
          <w:szCs w:val="20"/>
          <w:lang w:val="sl-SI"/>
        </w:rPr>
        <w:t xml:space="preserve">izdaja </w:t>
      </w:r>
      <w:r w:rsidR="009441BA" w:rsidRPr="00297376">
        <w:rPr>
          <w:rFonts w:ascii="Arial" w:hAnsi="Arial"/>
          <w:sz w:val="20"/>
          <w:szCs w:val="20"/>
          <w:lang w:val="sl-SI"/>
        </w:rPr>
        <w:t>predsedni</w:t>
      </w:r>
      <w:r w:rsidR="00B606D1" w:rsidRPr="00297376">
        <w:rPr>
          <w:rFonts w:ascii="Arial" w:hAnsi="Arial"/>
          <w:sz w:val="20"/>
          <w:szCs w:val="20"/>
          <w:lang w:val="sl-SI"/>
        </w:rPr>
        <w:t>ca</w:t>
      </w:r>
      <w:r w:rsidR="00EC2324" w:rsidRPr="00297376">
        <w:rPr>
          <w:rFonts w:ascii="Arial" w:hAnsi="Arial"/>
          <w:sz w:val="20"/>
          <w:szCs w:val="20"/>
          <w:lang w:val="sl-SI"/>
        </w:rPr>
        <w:t xml:space="preserve"> Odbora za spremljanje naslednji</w:t>
      </w:r>
      <w:r w:rsidR="009441BA">
        <w:rPr>
          <w:rFonts w:ascii="Arial" w:hAnsi="Arial"/>
          <w:sz w:val="20"/>
          <w:szCs w:val="20"/>
          <w:lang w:val="sl-SI"/>
        </w:rPr>
        <w:t xml:space="preserve"> </w:t>
      </w:r>
    </w:p>
    <w:p w14:paraId="43F735D9" w14:textId="77777777" w:rsidR="00734876" w:rsidRDefault="00734876" w:rsidP="0052746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</w:p>
    <w:p w14:paraId="1FA7487B" w14:textId="5141181A" w:rsidR="0052746C" w:rsidRPr="003631E2" w:rsidRDefault="0062466A" w:rsidP="003631E2">
      <w:pPr>
        <w:tabs>
          <w:tab w:val="left" w:pos="6521"/>
        </w:tabs>
        <w:spacing w:after="40"/>
        <w:jc w:val="center"/>
        <w:rPr>
          <w:rFonts w:ascii="Arial" w:hAnsi="Arial"/>
          <w:b/>
          <w:sz w:val="20"/>
          <w:szCs w:val="20"/>
          <w:lang w:val="sl-SI"/>
        </w:rPr>
      </w:pPr>
      <w:r w:rsidRPr="0062466A">
        <w:rPr>
          <w:rFonts w:ascii="Arial" w:hAnsi="Arial"/>
          <w:b/>
          <w:sz w:val="20"/>
          <w:szCs w:val="20"/>
          <w:lang w:val="sl-SI"/>
        </w:rPr>
        <w:t>SKLEP</w:t>
      </w:r>
      <w:r w:rsidR="00AB1285">
        <w:rPr>
          <w:rFonts w:ascii="Arial" w:hAnsi="Arial"/>
          <w:b/>
          <w:sz w:val="20"/>
          <w:szCs w:val="20"/>
          <w:lang w:val="sl-SI"/>
        </w:rPr>
        <w:t xml:space="preserve"> številka 2 </w:t>
      </w:r>
    </w:p>
    <w:p w14:paraId="6F944C41" w14:textId="40044D5B" w:rsidR="0052746C" w:rsidRPr="003631E2" w:rsidRDefault="0052746C" w:rsidP="003631E2">
      <w:pPr>
        <w:tabs>
          <w:tab w:val="left" w:pos="6521"/>
        </w:tabs>
        <w:spacing w:after="40"/>
        <w:jc w:val="center"/>
        <w:rPr>
          <w:rFonts w:ascii="Arial" w:hAnsi="Arial"/>
          <w:b/>
          <w:sz w:val="20"/>
          <w:szCs w:val="20"/>
          <w:lang w:val="sl-SI"/>
        </w:rPr>
      </w:pPr>
      <w:r w:rsidRPr="003631E2">
        <w:rPr>
          <w:rFonts w:ascii="Arial" w:hAnsi="Arial"/>
          <w:b/>
          <w:sz w:val="20"/>
          <w:szCs w:val="20"/>
          <w:lang w:val="sl-SI"/>
        </w:rPr>
        <w:t xml:space="preserve">o </w:t>
      </w:r>
      <w:r w:rsidR="009003E9">
        <w:rPr>
          <w:rFonts w:ascii="Arial" w:hAnsi="Arial"/>
          <w:b/>
          <w:sz w:val="20"/>
          <w:szCs w:val="20"/>
          <w:lang w:val="sl-SI"/>
        </w:rPr>
        <w:t xml:space="preserve">spremembi članstva v </w:t>
      </w:r>
      <w:r w:rsidRPr="003631E2">
        <w:rPr>
          <w:rFonts w:ascii="Arial" w:hAnsi="Arial"/>
          <w:b/>
          <w:sz w:val="20"/>
          <w:szCs w:val="20"/>
          <w:lang w:val="sl-SI"/>
        </w:rPr>
        <w:t>Interdisciplinarn</w:t>
      </w:r>
      <w:r w:rsidR="009003E9">
        <w:rPr>
          <w:rFonts w:ascii="Arial" w:hAnsi="Arial"/>
          <w:b/>
          <w:sz w:val="20"/>
          <w:szCs w:val="20"/>
          <w:lang w:val="sl-SI"/>
        </w:rPr>
        <w:t>i</w:t>
      </w:r>
      <w:r w:rsidRPr="003631E2">
        <w:rPr>
          <w:rFonts w:ascii="Arial" w:hAnsi="Arial"/>
          <w:b/>
          <w:sz w:val="20"/>
          <w:szCs w:val="20"/>
          <w:lang w:val="sl-SI"/>
        </w:rPr>
        <w:t xml:space="preserve"> posvetovaln</w:t>
      </w:r>
      <w:r w:rsidR="009003E9">
        <w:rPr>
          <w:rFonts w:ascii="Arial" w:hAnsi="Arial"/>
          <w:b/>
          <w:sz w:val="20"/>
          <w:szCs w:val="20"/>
          <w:lang w:val="sl-SI"/>
        </w:rPr>
        <w:t>i</w:t>
      </w:r>
      <w:r w:rsidRPr="003631E2">
        <w:rPr>
          <w:rFonts w:ascii="Arial" w:hAnsi="Arial"/>
          <w:b/>
          <w:sz w:val="20"/>
          <w:szCs w:val="20"/>
          <w:lang w:val="sl-SI"/>
        </w:rPr>
        <w:t xml:space="preserve"> skupin</w:t>
      </w:r>
      <w:r w:rsidR="009003E9">
        <w:rPr>
          <w:rFonts w:ascii="Arial" w:hAnsi="Arial"/>
          <w:b/>
          <w:sz w:val="20"/>
          <w:szCs w:val="20"/>
          <w:lang w:val="sl-SI"/>
        </w:rPr>
        <w:t>i</w:t>
      </w:r>
      <w:r w:rsidRPr="003631E2">
        <w:rPr>
          <w:rFonts w:ascii="Arial" w:hAnsi="Arial"/>
          <w:b/>
          <w:sz w:val="20"/>
          <w:szCs w:val="20"/>
          <w:lang w:val="sl-SI"/>
        </w:rPr>
        <w:t xml:space="preserve"> za vrednotenje izvajanja Operativnega programa za izvajanje evropske kohezijske politike v obdobju 2014–2020</w:t>
      </w:r>
      <w:r w:rsidR="00395020" w:rsidRPr="003631E2">
        <w:rPr>
          <w:rFonts w:ascii="Arial" w:hAnsi="Arial"/>
          <w:b/>
          <w:sz w:val="20"/>
          <w:szCs w:val="20"/>
          <w:lang w:val="sl-SI"/>
        </w:rPr>
        <w:t xml:space="preserve"> </w:t>
      </w:r>
    </w:p>
    <w:p w14:paraId="1D4DA128" w14:textId="77777777" w:rsidR="00734876" w:rsidRPr="0052746C" w:rsidRDefault="00734876" w:rsidP="0052746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</w:p>
    <w:p w14:paraId="462C3BD2" w14:textId="77777777" w:rsidR="0052746C" w:rsidRPr="003631E2" w:rsidRDefault="0052746C" w:rsidP="00642278">
      <w:pPr>
        <w:tabs>
          <w:tab w:val="left" w:pos="6521"/>
        </w:tabs>
        <w:jc w:val="center"/>
        <w:rPr>
          <w:rFonts w:ascii="Arial" w:hAnsi="Arial"/>
          <w:b/>
          <w:sz w:val="20"/>
          <w:szCs w:val="20"/>
          <w:lang w:val="sl-SI"/>
        </w:rPr>
      </w:pPr>
      <w:r w:rsidRPr="003631E2">
        <w:rPr>
          <w:rFonts w:ascii="Arial" w:hAnsi="Arial"/>
          <w:b/>
          <w:sz w:val="20"/>
          <w:szCs w:val="20"/>
          <w:lang w:val="sl-SI"/>
        </w:rPr>
        <w:t>I.</w:t>
      </w:r>
    </w:p>
    <w:p w14:paraId="36653CB6" w14:textId="77777777" w:rsidR="006C1D7E" w:rsidRPr="006C1D7E" w:rsidRDefault="006C1D7E" w:rsidP="00642278">
      <w:pPr>
        <w:tabs>
          <w:tab w:val="left" w:pos="6521"/>
        </w:tabs>
        <w:jc w:val="center"/>
        <w:rPr>
          <w:rFonts w:ascii="Arial" w:hAnsi="Arial"/>
          <w:sz w:val="20"/>
          <w:szCs w:val="20"/>
          <w:lang w:val="sl-SI"/>
        </w:rPr>
      </w:pPr>
    </w:p>
    <w:p w14:paraId="52C0AABF" w14:textId="46772032" w:rsidR="0001239B" w:rsidRDefault="0001239B" w:rsidP="00642278">
      <w:pPr>
        <w:tabs>
          <w:tab w:val="left" w:pos="6521"/>
        </w:tabs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>V Interdisciplinarno posvetovalno skupino za vrednotenje izvajanja Operativnega programa za izvajanje evropske kohezijske politike v obdobju 2014–2020 (v nadaljevanju: OP)</w:t>
      </w:r>
      <w:r w:rsidRPr="0052746C">
        <w:rPr>
          <w:rFonts w:ascii="Arial" w:hAnsi="Arial"/>
          <w:sz w:val="20"/>
          <w:szCs w:val="20"/>
          <w:lang w:val="sl-SI"/>
        </w:rPr>
        <w:t xml:space="preserve"> s</w:t>
      </w:r>
      <w:r>
        <w:rPr>
          <w:rFonts w:ascii="Arial" w:hAnsi="Arial"/>
          <w:sz w:val="20"/>
          <w:szCs w:val="20"/>
          <w:lang w:val="sl-SI"/>
        </w:rPr>
        <w:t>e</w:t>
      </w:r>
      <w:r w:rsidRPr="0052746C">
        <w:rPr>
          <w:rFonts w:ascii="Arial" w:hAnsi="Arial"/>
          <w:sz w:val="20"/>
          <w:szCs w:val="20"/>
          <w:lang w:val="sl-SI"/>
        </w:rPr>
        <w:t xml:space="preserve"> imen</w:t>
      </w:r>
      <w:r>
        <w:rPr>
          <w:rFonts w:ascii="Arial" w:hAnsi="Arial"/>
          <w:sz w:val="20"/>
          <w:szCs w:val="20"/>
          <w:lang w:val="sl-SI"/>
        </w:rPr>
        <w:t>ujejo:</w:t>
      </w:r>
    </w:p>
    <w:p w14:paraId="631AE9B1" w14:textId="77777777" w:rsidR="00371EC1" w:rsidRPr="0052746C" w:rsidRDefault="00371EC1" w:rsidP="00642278">
      <w:pPr>
        <w:tabs>
          <w:tab w:val="left" w:pos="6521"/>
        </w:tabs>
        <w:jc w:val="both"/>
        <w:rPr>
          <w:rFonts w:ascii="Arial" w:hAnsi="Arial"/>
          <w:sz w:val="20"/>
          <w:szCs w:val="20"/>
          <w:lang w:val="sl-SI"/>
        </w:rPr>
      </w:pPr>
    </w:p>
    <w:p w14:paraId="07526934" w14:textId="77777777" w:rsidR="00C573BD" w:rsidRDefault="00C573BD" w:rsidP="00C573BD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 xml:space="preserve">Josip </w:t>
      </w:r>
      <w:proofErr w:type="spellStart"/>
      <w:r>
        <w:rPr>
          <w:rFonts w:ascii="Arial" w:hAnsi="Arial"/>
          <w:sz w:val="20"/>
          <w:szCs w:val="20"/>
          <w:lang w:val="sl-SI"/>
        </w:rPr>
        <w:t>Mihalic</w:t>
      </w:r>
      <w:proofErr w:type="spellEnd"/>
      <w:r w:rsidR="0001239B" w:rsidRPr="00E04CA2">
        <w:rPr>
          <w:rFonts w:ascii="Arial" w:hAnsi="Arial"/>
          <w:sz w:val="20"/>
          <w:szCs w:val="20"/>
          <w:lang w:val="sl-SI"/>
        </w:rPr>
        <w:t>, Služba Vlade Republike Slovenije za razvoj in evropsko kohezijsko politiko, vodja,</w:t>
      </w:r>
    </w:p>
    <w:p w14:paraId="68271997" w14:textId="77777777" w:rsidR="00C573BD" w:rsidRDefault="00C573BD" w:rsidP="00C573BD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sz w:val="20"/>
          <w:szCs w:val="20"/>
          <w:lang w:val="sl-SI"/>
        </w:rPr>
      </w:pPr>
    </w:p>
    <w:p w14:paraId="3C24C6A4" w14:textId="5DC31CF1" w:rsidR="00C573BD" w:rsidRPr="00C573BD" w:rsidRDefault="00C573BD" w:rsidP="00C573BD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>Andreja Okorn</w:t>
      </w:r>
      <w:r w:rsidRPr="00C573BD">
        <w:rPr>
          <w:rFonts w:ascii="Arial" w:hAnsi="Arial"/>
          <w:sz w:val="20"/>
          <w:szCs w:val="20"/>
          <w:lang w:val="sl-SI"/>
        </w:rPr>
        <w:t xml:space="preserve">, Služba Vlade Republike Slovenije za razvoj in evropsko kohezijsko politiko, </w:t>
      </w:r>
      <w:r>
        <w:rPr>
          <w:rFonts w:ascii="Arial" w:hAnsi="Arial"/>
          <w:sz w:val="20"/>
          <w:szCs w:val="20"/>
          <w:lang w:val="sl-SI"/>
        </w:rPr>
        <w:t>namestnica vodje</w:t>
      </w:r>
      <w:r w:rsidRPr="00C573BD">
        <w:rPr>
          <w:rFonts w:ascii="Arial" w:hAnsi="Arial"/>
          <w:sz w:val="20"/>
          <w:szCs w:val="20"/>
          <w:lang w:val="sl-SI"/>
        </w:rPr>
        <w:t>,</w:t>
      </w:r>
    </w:p>
    <w:p w14:paraId="44E8FD12" w14:textId="77777777" w:rsidR="00642278" w:rsidRPr="00642278" w:rsidRDefault="00642278" w:rsidP="00642278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sz w:val="20"/>
          <w:szCs w:val="20"/>
          <w:lang w:val="sl-SI"/>
        </w:rPr>
      </w:pPr>
    </w:p>
    <w:p w14:paraId="2BCEB5E5" w14:textId="1CA03724" w:rsidR="0001239B" w:rsidRPr="003E7256" w:rsidRDefault="0001239B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3E7256">
        <w:rPr>
          <w:rFonts w:ascii="Arial" w:hAnsi="Arial"/>
          <w:sz w:val="20"/>
          <w:szCs w:val="20"/>
          <w:lang w:val="sl-SI"/>
        </w:rPr>
        <w:t>Danica Vuković, Ministrstvo za delo, družino, socialne zadeve in enake možnosti, članica,</w:t>
      </w:r>
    </w:p>
    <w:p w14:paraId="50497B0C" w14:textId="77777777" w:rsidR="003E7256" w:rsidRDefault="003E7256" w:rsidP="00642278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088EC862" w14:textId="3E4DCFA0" w:rsidR="0001239B" w:rsidRPr="000374A1" w:rsidRDefault="000374A1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0374A1">
        <w:rPr>
          <w:rFonts w:ascii="Arial" w:hAnsi="Arial"/>
          <w:sz w:val="20"/>
          <w:szCs w:val="20"/>
          <w:lang w:val="sl-SI"/>
        </w:rPr>
        <w:t>Mag. Peter Štemberger, Ministrstvo za finance, član</w:t>
      </w:r>
      <w:r w:rsidR="0001239B" w:rsidRPr="000374A1">
        <w:rPr>
          <w:rFonts w:ascii="Arial" w:hAnsi="Arial"/>
          <w:sz w:val="20"/>
          <w:szCs w:val="20"/>
          <w:lang w:val="sl-SI"/>
        </w:rPr>
        <w:t>,</w:t>
      </w:r>
    </w:p>
    <w:p w14:paraId="68AA1544" w14:textId="77777777" w:rsidR="0001239B" w:rsidRPr="003E7256" w:rsidRDefault="0001239B" w:rsidP="00642278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5FFEBE59" w14:textId="77777777" w:rsidR="0001239B" w:rsidRPr="00DF247D" w:rsidRDefault="0001239B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proofErr w:type="spellStart"/>
      <w:r w:rsidRPr="00DF247D">
        <w:rPr>
          <w:rFonts w:ascii="Arial" w:hAnsi="Arial"/>
          <w:sz w:val="20"/>
          <w:szCs w:val="20"/>
          <w:lang w:val="sl-SI"/>
        </w:rPr>
        <w:t>Bianka</w:t>
      </w:r>
      <w:proofErr w:type="spellEnd"/>
      <w:r w:rsidRPr="00DF247D">
        <w:rPr>
          <w:rFonts w:ascii="Arial" w:hAnsi="Arial"/>
          <w:sz w:val="20"/>
          <w:szCs w:val="20"/>
          <w:lang w:val="sl-SI"/>
        </w:rPr>
        <w:t xml:space="preserve"> Nina del </w:t>
      </w:r>
      <w:proofErr w:type="spellStart"/>
      <w:r w:rsidRPr="00DF247D">
        <w:rPr>
          <w:rFonts w:ascii="Arial" w:hAnsi="Arial"/>
          <w:sz w:val="20"/>
          <w:szCs w:val="20"/>
          <w:lang w:val="sl-SI"/>
        </w:rPr>
        <w:t>Fabro</w:t>
      </w:r>
      <w:proofErr w:type="spellEnd"/>
      <w:r w:rsidRPr="00DF247D">
        <w:rPr>
          <w:rFonts w:ascii="Arial" w:hAnsi="Arial"/>
          <w:sz w:val="20"/>
          <w:szCs w:val="20"/>
          <w:lang w:val="sl-SI"/>
        </w:rPr>
        <w:t xml:space="preserve"> Kopanja, Ministrstvo za gospodarski razvoj in tehnologijo, članica,</w:t>
      </w:r>
    </w:p>
    <w:p w14:paraId="0C2DAE92" w14:textId="77777777" w:rsidR="0001239B" w:rsidRPr="003E7256" w:rsidRDefault="0001239B" w:rsidP="00642278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4F8ED035" w14:textId="4A840C28" w:rsidR="0001239B" w:rsidRPr="007210C4" w:rsidRDefault="004527FF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7210C4">
        <w:rPr>
          <w:rFonts w:ascii="Arial" w:hAnsi="Arial"/>
          <w:sz w:val="20"/>
          <w:szCs w:val="20"/>
          <w:lang w:val="sl-SI"/>
        </w:rPr>
        <w:t xml:space="preserve">Jasna </w:t>
      </w:r>
      <w:proofErr w:type="spellStart"/>
      <w:r w:rsidRPr="007210C4">
        <w:rPr>
          <w:rFonts w:ascii="Arial" w:hAnsi="Arial"/>
          <w:sz w:val="20"/>
          <w:szCs w:val="20"/>
          <w:lang w:val="sl-SI"/>
        </w:rPr>
        <w:t>Durić</w:t>
      </w:r>
      <w:proofErr w:type="spellEnd"/>
      <w:r w:rsidR="0001239B" w:rsidRPr="007210C4">
        <w:rPr>
          <w:rFonts w:ascii="Arial" w:hAnsi="Arial"/>
          <w:sz w:val="20"/>
          <w:szCs w:val="20"/>
          <w:lang w:val="sl-SI"/>
        </w:rPr>
        <w:t>, Ministrstvo za infrastrukturo, članica,</w:t>
      </w:r>
    </w:p>
    <w:p w14:paraId="07A21F98" w14:textId="151CAA43" w:rsidR="0001239B" w:rsidRPr="00333248" w:rsidRDefault="0001239B" w:rsidP="00642278">
      <w:pPr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71A2B081" w14:textId="39BABE9B" w:rsidR="0001239B" w:rsidRPr="003E7256" w:rsidRDefault="0001239B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  <w:r w:rsidRPr="00333248">
        <w:rPr>
          <w:rFonts w:ascii="Arial" w:hAnsi="Arial"/>
          <w:sz w:val="20"/>
          <w:szCs w:val="20"/>
          <w:lang w:val="sl-SI"/>
        </w:rPr>
        <w:t xml:space="preserve">Tatjana Pezdir, Ministrstvo za izobraževanje, znanost in šport, </w:t>
      </w:r>
      <w:r w:rsidR="00333248">
        <w:rPr>
          <w:rFonts w:ascii="Arial" w:hAnsi="Arial"/>
          <w:sz w:val="20"/>
          <w:szCs w:val="20"/>
          <w:lang w:val="sl-SI"/>
        </w:rPr>
        <w:t>članica</w:t>
      </w:r>
      <w:r w:rsidRPr="00333248">
        <w:rPr>
          <w:rFonts w:ascii="Arial" w:hAnsi="Arial"/>
          <w:sz w:val="20"/>
          <w:szCs w:val="20"/>
          <w:lang w:val="sl-SI"/>
        </w:rPr>
        <w:t>,</w:t>
      </w:r>
    </w:p>
    <w:p w14:paraId="095A3E1A" w14:textId="77777777" w:rsidR="0001239B" w:rsidRPr="003E7256" w:rsidRDefault="0001239B" w:rsidP="00642278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660D1B06" w14:textId="77777777" w:rsidR="0001239B" w:rsidRPr="00C72870" w:rsidRDefault="0001239B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C72870">
        <w:rPr>
          <w:rFonts w:ascii="Arial" w:hAnsi="Arial"/>
          <w:sz w:val="20"/>
          <w:szCs w:val="20"/>
          <w:lang w:val="sl-SI"/>
        </w:rPr>
        <w:t>Brigita Žakelj, Ministrstvo za javno upravo, članica,</w:t>
      </w:r>
    </w:p>
    <w:p w14:paraId="6DBC8DDB" w14:textId="77777777" w:rsidR="0001239B" w:rsidRPr="003E7256" w:rsidRDefault="0001239B" w:rsidP="00642278">
      <w:pPr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759AEBAA" w14:textId="582F24AF" w:rsidR="0001239B" w:rsidRPr="00C72870" w:rsidRDefault="0001239B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C72870">
        <w:rPr>
          <w:rFonts w:ascii="Arial" w:hAnsi="Arial"/>
          <w:sz w:val="20"/>
          <w:szCs w:val="20"/>
          <w:lang w:val="sl-SI"/>
        </w:rPr>
        <w:t xml:space="preserve">Zvonko </w:t>
      </w:r>
      <w:proofErr w:type="spellStart"/>
      <w:r w:rsidRPr="00C72870">
        <w:rPr>
          <w:rFonts w:ascii="Arial" w:hAnsi="Arial"/>
          <w:sz w:val="20"/>
          <w:szCs w:val="20"/>
          <w:lang w:val="sl-SI"/>
        </w:rPr>
        <w:t>Hardi</w:t>
      </w:r>
      <w:proofErr w:type="spellEnd"/>
      <w:r w:rsidRPr="00C72870">
        <w:rPr>
          <w:rFonts w:ascii="Arial" w:hAnsi="Arial"/>
          <w:sz w:val="20"/>
          <w:szCs w:val="20"/>
          <w:lang w:val="sl-SI"/>
        </w:rPr>
        <w:t>, Jernej Švab, Ministrstvo za kmetijstv</w:t>
      </w:r>
      <w:r w:rsidR="00642278">
        <w:rPr>
          <w:rFonts w:ascii="Arial" w:hAnsi="Arial"/>
          <w:sz w:val="20"/>
          <w:szCs w:val="20"/>
          <w:lang w:val="sl-SI"/>
        </w:rPr>
        <w:t>o, gozdarstvo in prehrano, član</w:t>
      </w:r>
      <w:r w:rsidRPr="00C72870">
        <w:rPr>
          <w:rFonts w:ascii="Arial" w:hAnsi="Arial"/>
          <w:sz w:val="20"/>
          <w:szCs w:val="20"/>
          <w:lang w:val="sl-SI"/>
        </w:rPr>
        <w:t>,</w:t>
      </w:r>
    </w:p>
    <w:p w14:paraId="35D94E6E" w14:textId="77777777" w:rsidR="0001239B" w:rsidRPr="003E7256" w:rsidRDefault="0001239B" w:rsidP="00642278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6CA2A521" w14:textId="64C8F895" w:rsidR="0001239B" w:rsidRPr="00CF61F8" w:rsidRDefault="00CF61F8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CF61F8">
        <w:rPr>
          <w:rFonts w:ascii="Arial" w:hAnsi="Arial"/>
          <w:sz w:val="20"/>
          <w:szCs w:val="20"/>
          <w:lang w:val="sl-SI"/>
        </w:rPr>
        <w:t>Sebastjan E</w:t>
      </w:r>
      <w:r>
        <w:rPr>
          <w:rFonts w:ascii="Arial" w:hAnsi="Arial"/>
          <w:sz w:val="20"/>
          <w:szCs w:val="20"/>
          <w:lang w:val="sl-SI"/>
        </w:rPr>
        <w:t>ržen</w:t>
      </w:r>
      <w:r w:rsidRPr="00CF61F8">
        <w:rPr>
          <w:rFonts w:ascii="Arial" w:hAnsi="Arial"/>
          <w:sz w:val="20"/>
          <w:szCs w:val="20"/>
          <w:lang w:val="sl-SI"/>
        </w:rPr>
        <w:t>, Ministrstvo za kulturo, član</w:t>
      </w:r>
      <w:r w:rsidR="0001239B" w:rsidRPr="00CF61F8">
        <w:rPr>
          <w:rFonts w:ascii="Arial" w:hAnsi="Arial"/>
          <w:sz w:val="20"/>
          <w:szCs w:val="20"/>
          <w:lang w:val="sl-SI"/>
        </w:rPr>
        <w:t>,</w:t>
      </w:r>
    </w:p>
    <w:p w14:paraId="12DBF9A4" w14:textId="77777777" w:rsidR="0001239B" w:rsidRPr="003E7256" w:rsidRDefault="0001239B" w:rsidP="00642278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1C04BC6E" w14:textId="2CDD3DC3" w:rsidR="0001239B" w:rsidRPr="003E7256" w:rsidRDefault="003E7256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 xml:space="preserve">Mag. </w:t>
      </w:r>
      <w:r w:rsidR="0001239B" w:rsidRPr="003E7256">
        <w:rPr>
          <w:rFonts w:ascii="Arial" w:hAnsi="Arial"/>
          <w:sz w:val="20"/>
          <w:szCs w:val="20"/>
          <w:lang w:val="sl-SI"/>
        </w:rPr>
        <w:t>Tina Vončina, Ministrstvo za okolje in prostor, članica,</w:t>
      </w:r>
    </w:p>
    <w:p w14:paraId="10349B53" w14:textId="77777777" w:rsidR="0001239B" w:rsidRPr="003E7256" w:rsidRDefault="0001239B" w:rsidP="00642278">
      <w:pPr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4D376909" w14:textId="77777777" w:rsidR="0001239B" w:rsidRPr="006B76F6" w:rsidRDefault="00E26B37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6B76F6">
        <w:rPr>
          <w:rFonts w:ascii="Arial" w:hAnsi="Arial"/>
          <w:sz w:val="20"/>
          <w:szCs w:val="20"/>
          <w:lang w:val="sl-SI"/>
        </w:rPr>
        <w:t>Katja Kugler</w:t>
      </w:r>
      <w:r w:rsidR="0001239B" w:rsidRPr="006B76F6">
        <w:rPr>
          <w:rFonts w:ascii="Arial" w:hAnsi="Arial"/>
          <w:sz w:val="20"/>
          <w:szCs w:val="20"/>
          <w:lang w:val="sl-SI"/>
        </w:rPr>
        <w:t>, Ministrstvo za pravosodje, članica,</w:t>
      </w:r>
    </w:p>
    <w:p w14:paraId="61C56CB6" w14:textId="31C25515" w:rsidR="0001239B" w:rsidRPr="003E7256" w:rsidRDefault="0001239B" w:rsidP="00642278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0A5B26CB" w14:textId="6257243E" w:rsidR="0001239B" w:rsidRPr="006B76F6" w:rsidRDefault="007210C4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6B76F6">
        <w:rPr>
          <w:rFonts w:ascii="Arial" w:hAnsi="Arial"/>
          <w:sz w:val="20"/>
          <w:szCs w:val="20"/>
          <w:lang w:val="sl-SI"/>
        </w:rPr>
        <w:t>Mag. Romana Reja</w:t>
      </w:r>
      <w:r w:rsidR="0001239B" w:rsidRPr="006B76F6">
        <w:rPr>
          <w:rFonts w:ascii="Arial" w:hAnsi="Arial"/>
          <w:sz w:val="20"/>
          <w:szCs w:val="20"/>
          <w:lang w:val="sl-SI"/>
        </w:rPr>
        <w:t>, Ministrstvo za zdravje, članica,</w:t>
      </w:r>
    </w:p>
    <w:p w14:paraId="62337C74" w14:textId="77777777" w:rsidR="007210C4" w:rsidRDefault="007210C4" w:rsidP="00642278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7899649E" w14:textId="2E3592C1" w:rsidR="00C72870" w:rsidRPr="00C72870" w:rsidRDefault="00C72870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C72870">
        <w:rPr>
          <w:rFonts w:ascii="Arial" w:hAnsi="Arial"/>
          <w:sz w:val="20"/>
          <w:szCs w:val="20"/>
          <w:lang w:val="sl-SI"/>
        </w:rPr>
        <w:t>Erik Kern, Ministrstvo za notranje zadeve, član</w:t>
      </w:r>
      <w:r w:rsidR="00642278">
        <w:rPr>
          <w:rFonts w:ascii="Arial" w:hAnsi="Arial"/>
          <w:sz w:val="20"/>
          <w:szCs w:val="20"/>
          <w:lang w:val="sl-SI"/>
        </w:rPr>
        <w:t>,</w:t>
      </w:r>
    </w:p>
    <w:p w14:paraId="65EBFBE8" w14:textId="77777777" w:rsidR="0001239B" w:rsidRPr="003E7256" w:rsidRDefault="0001239B" w:rsidP="00642278">
      <w:pPr>
        <w:pStyle w:val="Odstavekseznama"/>
        <w:tabs>
          <w:tab w:val="left" w:pos="6521"/>
        </w:tabs>
        <w:ind w:left="284" w:hanging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266D8A1E" w14:textId="77777777" w:rsidR="00A1699A" w:rsidRDefault="003E7256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3E7256">
        <w:rPr>
          <w:rFonts w:ascii="Arial" w:hAnsi="Arial"/>
          <w:sz w:val="20"/>
          <w:szCs w:val="20"/>
          <w:lang w:val="sl-SI"/>
        </w:rPr>
        <w:t xml:space="preserve">Mag. </w:t>
      </w:r>
      <w:r w:rsidR="0001239B" w:rsidRPr="003E7256">
        <w:rPr>
          <w:rFonts w:ascii="Arial" w:hAnsi="Arial"/>
          <w:sz w:val="20"/>
          <w:szCs w:val="20"/>
          <w:lang w:val="sl-SI"/>
        </w:rPr>
        <w:t>Almira Pirih, Razvojni svet kohezijske regije Zahodna Slovenija, članica,</w:t>
      </w:r>
    </w:p>
    <w:p w14:paraId="02FF46A2" w14:textId="77777777" w:rsidR="00A1699A" w:rsidRDefault="00A1699A" w:rsidP="00642278">
      <w:pPr>
        <w:pStyle w:val="Odstavekseznama"/>
        <w:ind w:left="284" w:hanging="284"/>
        <w:rPr>
          <w:rFonts w:ascii="Arial" w:hAnsi="Arial"/>
          <w:sz w:val="20"/>
          <w:szCs w:val="20"/>
          <w:lang w:val="sl-SI"/>
        </w:rPr>
      </w:pPr>
    </w:p>
    <w:p w14:paraId="3A055EC0" w14:textId="5358714C" w:rsidR="0001239B" w:rsidRPr="00A1699A" w:rsidRDefault="0001239B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A1699A">
        <w:rPr>
          <w:rFonts w:ascii="Arial" w:hAnsi="Arial"/>
          <w:sz w:val="20"/>
          <w:szCs w:val="20"/>
          <w:lang w:val="sl-SI"/>
        </w:rPr>
        <w:t>Tomaž Kordiš, Razvojni svet kohezijske regije Vzhodna Slovenija, član,</w:t>
      </w:r>
    </w:p>
    <w:p w14:paraId="4F3F2F18" w14:textId="1E624127" w:rsidR="0001239B" w:rsidRPr="003E7256" w:rsidRDefault="0001239B" w:rsidP="00642278">
      <w:pPr>
        <w:pStyle w:val="Odstavekseznama"/>
        <w:tabs>
          <w:tab w:val="left" w:pos="6521"/>
        </w:tabs>
        <w:ind w:left="284" w:hanging="284"/>
        <w:jc w:val="both"/>
        <w:rPr>
          <w:rFonts w:ascii="Arial" w:hAnsi="Arial"/>
          <w:color w:val="FF0000"/>
          <w:sz w:val="20"/>
          <w:szCs w:val="20"/>
          <w:lang w:val="sl-SI"/>
        </w:rPr>
      </w:pPr>
      <w:r w:rsidRPr="003E7256">
        <w:rPr>
          <w:rFonts w:ascii="Arial" w:hAnsi="Arial"/>
          <w:color w:val="FF0000"/>
          <w:sz w:val="20"/>
          <w:szCs w:val="20"/>
          <w:lang w:val="sl-SI"/>
        </w:rPr>
        <w:t xml:space="preserve">    </w:t>
      </w:r>
    </w:p>
    <w:p w14:paraId="3B8C3B5F" w14:textId="584BBA5F" w:rsidR="00937C1E" w:rsidRPr="00937C1E" w:rsidRDefault="0001239B" w:rsidP="00642278">
      <w:p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937C1E">
        <w:rPr>
          <w:rFonts w:ascii="Arial" w:hAnsi="Arial"/>
          <w:sz w:val="20"/>
          <w:szCs w:val="20"/>
          <w:lang w:val="sl-SI"/>
        </w:rPr>
        <w:t xml:space="preserve">-   </w:t>
      </w:r>
      <w:r w:rsidR="00937C1E" w:rsidRPr="00937C1E">
        <w:rPr>
          <w:rFonts w:ascii="Arial" w:hAnsi="Arial"/>
          <w:sz w:val="20"/>
          <w:szCs w:val="20"/>
          <w:lang w:val="sl-SI"/>
        </w:rPr>
        <w:t xml:space="preserve">Urška </w:t>
      </w:r>
      <w:proofErr w:type="spellStart"/>
      <w:r w:rsidR="00937C1E" w:rsidRPr="00937C1E">
        <w:rPr>
          <w:rFonts w:ascii="Arial" w:hAnsi="Arial"/>
          <w:sz w:val="20"/>
          <w:szCs w:val="20"/>
          <w:lang w:val="sl-SI"/>
        </w:rPr>
        <w:t>Nardoni</w:t>
      </w:r>
      <w:proofErr w:type="spellEnd"/>
      <w:r w:rsidRPr="00937C1E">
        <w:rPr>
          <w:rFonts w:ascii="Arial" w:hAnsi="Arial"/>
          <w:sz w:val="20"/>
          <w:szCs w:val="20"/>
          <w:lang w:val="sl-SI"/>
        </w:rPr>
        <w:t xml:space="preserve">, </w:t>
      </w:r>
      <w:r w:rsidR="00937C1E" w:rsidRPr="00937C1E">
        <w:rPr>
          <w:rFonts w:ascii="Arial" w:hAnsi="Arial"/>
          <w:sz w:val="20"/>
          <w:szCs w:val="20"/>
          <w:lang w:val="sl-SI"/>
        </w:rPr>
        <w:t>Varuh človekovih pravic</w:t>
      </w:r>
      <w:r w:rsidR="00642278">
        <w:rPr>
          <w:rFonts w:ascii="Arial" w:hAnsi="Arial"/>
          <w:sz w:val="20"/>
          <w:szCs w:val="20"/>
          <w:lang w:val="sl-SI"/>
        </w:rPr>
        <w:t>, članica,</w:t>
      </w:r>
    </w:p>
    <w:p w14:paraId="162A4C48" w14:textId="77777777" w:rsidR="0001239B" w:rsidRPr="003E7256" w:rsidRDefault="0001239B" w:rsidP="00642278">
      <w:pPr>
        <w:tabs>
          <w:tab w:val="left" w:pos="6521"/>
        </w:tabs>
        <w:ind w:left="284" w:hanging="284"/>
        <w:jc w:val="both"/>
        <w:rPr>
          <w:rFonts w:ascii="Arial" w:hAnsi="Arial"/>
          <w:color w:val="FF0000"/>
          <w:sz w:val="20"/>
          <w:szCs w:val="20"/>
          <w:lang w:val="sl-SI"/>
        </w:rPr>
      </w:pPr>
    </w:p>
    <w:p w14:paraId="6FBD1103" w14:textId="16896AA6" w:rsidR="0001239B" w:rsidRDefault="0001239B" w:rsidP="00642278">
      <w:p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3E7256">
        <w:rPr>
          <w:rFonts w:ascii="Arial" w:hAnsi="Arial"/>
          <w:sz w:val="20"/>
          <w:szCs w:val="20"/>
          <w:lang w:val="sl-SI"/>
        </w:rPr>
        <w:t xml:space="preserve">-   </w:t>
      </w:r>
      <w:r w:rsidR="004527FF" w:rsidRPr="003E7256">
        <w:rPr>
          <w:rFonts w:ascii="Arial" w:hAnsi="Arial"/>
          <w:sz w:val="20"/>
          <w:szCs w:val="20"/>
          <w:lang w:val="sl-SI"/>
        </w:rPr>
        <w:t>Laura Weber</w:t>
      </w:r>
      <w:r w:rsidRPr="003E7256">
        <w:rPr>
          <w:rFonts w:ascii="Arial" w:hAnsi="Arial"/>
          <w:sz w:val="20"/>
          <w:szCs w:val="20"/>
          <w:lang w:val="sl-SI"/>
        </w:rPr>
        <w:t>, Zveza svobodnih sindikatov Slovenije, član</w:t>
      </w:r>
      <w:r w:rsidR="004527FF" w:rsidRPr="003E7256">
        <w:rPr>
          <w:rFonts w:ascii="Arial" w:hAnsi="Arial"/>
          <w:sz w:val="20"/>
          <w:szCs w:val="20"/>
          <w:lang w:val="sl-SI"/>
        </w:rPr>
        <w:t>ica</w:t>
      </w:r>
      <w:r w:rsidRPr="003E7256">
        <w:rPr>
          <w:rFonts w:ascii="Arial" w:hAnsi="Arial"/>
          <w:sz w:val="20"/>
          <w:szCs w:val="20"/>
          <w:lang w:val="sl-SI"/>
        </w:rPr>
        <w:t>,</w:t>
      </w:r>
    </w:p>
    <w:p w14:paraId="30CD128F" w14:textId="03821052" w:rsidR="008D0723" w:rsidRDefault="008D0723" w:rsidP="00642278">
      <w:p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</w:p>
    <w:p w14:paraId="2FB8D6C9" w14:textId="03A76AB3" w:rsidR="008D0723" w:rsidRPr="008D0723" w:rsidRDefault="008D0723" w:rsidP="00642278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 xml:space="preserve">Tony Mlakar, Alpe Adria </w:t>
      </w:r>
      <w:proofErr w:type="spellStart"/>
      <w:r>
        <w:rPr>
          <w:rFonts w:ascii="Arial" w:hAnsi="Arial"/>
          <w:sz w:val="20"/>
          <w:szCs w:val="20"/>
          <w:lang w:val="sl-SI"/>
        </w:rPr>
        <w:t>Green</w:t>
      </w:r>
      <w:proofErr w:type="spellEnd"/>
      <w:r>
        <w:rPr>
          <w:rFonts w:ascii="Arial" w:hAnsi="Arial"/>
          <w:sz w:val="20"/>
          <w:szCs w:val="20"/>
          <w:lang w:val="sl-SI"/>
        </w:rPr>
        <w:t>, član,</w:t>
      </w:r>
    </w:p>
    <w:p w14:paraId="6D76B5B7" w14:textId="7AF32113" w:rsidR="0001239B" w:rsidRPr="003E7256" w:rsidRDefault="0001239B" w:rsidP="00642278">
      <w:pPr>
        <w:tabs>
          <w:tab w:val="left" w:pos="6521"/>
        </w:tabs>
        <w:ind w:left="284" w:hanging="284"/>
        <w:jc w:val="both"/>
        <w:rPr>
          <w:rFonts w:ascii="Arial" w:hAnsi="Arial"/>
          <w:color w:val="FF0000"/>
          <w:sz w:val="20"/>
          <w:szCs w:val="20"/>
          <w:lang w:val="sl-SI"/>
        </w:rPr>
      </w:pPr>
      <w:r w:rsidRPr="003E7256">
        <w:rPr>
          <w:rFonts w:ascii="Arial" w:hAnsi="Arial"/>
          <w:color w:val="FF0000"/>
          <w:sz w:val="20"/>
          <w:szCs w:val="20"/>
          <w:lang w:val="sl-SI"/>
        </w:rPr>
        <w:t xml:space="preserve">    </w:t>
      </w:r>
    </w:p>
    <w:p w14:paraId="7E262450" w14:textId="1DE9B89A" w:rsidR="0001239B" w:rsidRDefault="0001239B" w:rsidP="00642278">
      <w:p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 w:rsidRPr="00C9109A">
        <w:rPr>
          <w:rFonts w:ascii="Arial" w:hAnsi="Arial"/>
          <w:sz w:val="20"/>
          <w:szCs w:val="20"/>
          <w:lang w:val="sl-SI"/>
        </w:rPr>
        <w:t xml:space="preserve">-   </w:t>
      </w:r>
      <w:r w:rsidR="00C9109A" w:rsidRPr="00C9109A">
        <w:rPr>
          <w:rFonts w:ascii="Arial" w:hAnsi="Arial"/>
          <w:sz w:val="20"/>
          <w:szCs w:val="20"/>
          <w:lang w:val="sl-SI"/>
        </w:rPr>
        <w:t xml:space="preserve">Lan </w:t>
      </w:r>
      <w:proofErr w:type="spellStart"/>
      <w:r w:rsidR="00C9109A" w:rsidRPr="00C9109A">
        <w:rPr>
          <w:rFonts w:ascii="Arial" w:hAnsi="Arial"/>
          <w:sz w:val="20"/>
          <w:szCs w:val="20"/>
          <w:lang w:val="sl-SI"/>
        </w:rPr>
        <w:t>Wudler</w:t>
      </w:r>
      <w:proofErr w:type="spellEnd"/>
      <w:r w:rsidRPr="00C9109A">
        <w:rPr>
          <w:rFonts w:ascii="Arial" w:hAnsi="Arial"/>
          <w:sz w:val="20"/>
          <w:szCs w:val="20"/>
          <w:lang w:val="sl-SI"/>
        </w:rPr>
        <w:t xml:space="preserve">, Združenje </w:t>
      </w:r>
      <w:r w:rsidR="00642278">
        <w:rPr>
          <w:rFonts w:ascii="Arial" w:hAnsi="Arial"/>
          <w:sz w:val="20"/>
          <w:szCs w:val="20"/>
          <w:lang w:val="sl-SI"/>
        </w:rPr>
        <w:t>delodajalcev Slovenije, član.</w:t>
      </w:r>
    </w:p>
    <w:p w14:paraId="6A60B10B" w14:textId="77777777" w:rsidR="00642278" w:rsidRPr="00C9109A" w:rsidRDefault="00642278" w:rsidP="00642278">
      <w:p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</w:p>
    <w:p w14:paraId="3C266253" w14:textId="25EC9743" w:rsidR="001B1FCD" w:rsidRDefault="006C1D7E" w:rsidP="00371EC1">
      <w:pPr>
        <w:tabs>
          <w:tab w:val="left" w:pos="284"/>
        </w:tabs>
        <w:jc w:val="center"/>
        <w:rPr>
          <w:rFonts w:ascii="Arial" w:hAnsi="Arial"/>
          <w:b/>
          <w:sz w:val="20"/>
          <w:szCs w:val="20"/>
          <w:lang w:val="sl-SI"/>
        </w:rPr>
      </w:pPr>
      <w:r w:rsidRPr="00371EC1">
        <w:rPr>
          <w:rFonts w:ascii="Arial" w:hAnsi="Arial"/>
          <w:b/>
          <w:sz w:val="20"/>
          <w:szCs w:val="20"/>
          <w:lang w:val="sl-SI"/>
        </w:rPr>
        <w:t>II.</w:t>
      </w:r>
    </w:p>
    <w:p w14:paraId="0073A329" w14:textId="77777777" w:rsidR="006C1D7E" w:rsidRPr="00371EC1" w:rsidRDefault="006C1D7E" w:rsidP="00371EC1">
      <w:pPr>
        <w:tabs>
          <w:tab w:val="left" w:pos="284"/>
        </w:tabs>
        <w:jc w:val="center"/>
        <w:rPr>
          <w:rFonts w:ascii="Arial" w:hAnsi="Arial"/>
          <w:b/>
          <w:sz w:val="20"/>
          <w:szCs w:val="20"/>
          <w:lang w:val="sl-SI"/>
        </w:rPr>
      </w:pPr>
    </w:p>
    <w:p w14:paraId="007C1C9E" w14:textId="77588C4B" w:rsidR="006C1D7E" w:rsidRDefault="006C1D7E" w:rsidP="006C1D7E">
      <w:pPr>
        <w:tabs>
          <w:tab w:val="left" w:pos="142"/>
        </w:tabs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>Naloge Interdisciplinarne posvetovalne skupine za vrednotenje izvajanja OP so:</w:t>
      </w:r>
    </w:p>
    <w:p w14:paraId="1B0B0765" w14:textId="77777777" w:rsidR="009003E9" w:rsidRDefault="009003E9" w:rsidP="006C1D7E">
      <w:pPr>
        <w:tabs>
          <w:tab w:val="left" w:pos="142"/>
        </w:tabs>
        <w:jc w:val="both"/>
        <w:rPr>
          <w:rFonts w:ascii="Arial" w:hAnsi="Arial"/>
          <w:sz w:val="20"/>
          <w:szCs w:val="20"/>
          <w:lang w:val="sl-SI"/>
        </w:rPr>
      </w:pPr>
    </w:p>
    <w:p w14:paraId="07EA7563" w14:textId="77777777" w:rsidR="009003E9" w:rsidRPr="006C1D7E" w:rsidRDefault="009003E9" w:rsidP="009003E9">
      <w:pPr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>podaja mnenj o Načrtu vrednotenja za izvajanje OP,</w:t>
      </w:r>
    </w:p>
    <w:p w14:paraId="04668CD2" w14:textId="24688F6F" w:rsidR="009003E9" w:rsidRPr="009003E9" w:rsidRDefault="009003E9" w:rsidP="009003E9">
      <w:pPr>
        <w:pStyle w:val="Odstavekseznama"/>
        <w:numPr>
          <w:ilvl w:val="0"/>
          <w:numId w:val="2"/>
        </w:numPr>
        <w:tabs>
          <w:tab w:val="left" w:pos="142"/>
        </w:tabs>
        <w:jc w:val="both"/>
        <w:rPr>
          <w:rFonts w:ascii="Arial" w:hAnsi="Arial"/>
          <w:sz w:val="20"/>
          <w:szCs w:val="20"/>
          <w:lang w:val="sl-SI"/>
        </w:rPr>
      </w:pPr>
      <w:r w:rsidRPr="009003E9">
        <w:rPr>
          <w:rFonts w:ascii="Arial" w:hAnsi="Arial"/>
          <w:sz w:val="20"/>
          <w:szCs w:val="20"/>
          <w:lang w:val="sl-SI"/>
        </w:rPr>
        <w:t>podaja mnenj o Letnih načrtih vrednotenja,</w:t>
      </w:r>
    </w:p>
    <w:p w14:paraId="34628109" w14:textId="1E1AE801" w:rsidR="006C1D7E" w:rsidRPr="006C1D7E" w:rsidRDefault="006C1D7E" w:rsidP="00C54E51">
      <w:pPr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>pregled predloga Načrta vrednotenja za izvajanje OP in Letnih načrtov vrednotenja ter</w:t>
      </w:r>
      <w:r>
        <w:rPr>
          <w:rFonts w:ascii="Arial" w:hAnsi="Arial"/>
          <w:sz w:val="20"/>
          <w:szCs w:val="20"/>
          <w:lang w:val="sl-SI"/>
        </w:rPr>
        <w:t xml:space="preserve"> predlog </w:t>
      </w:r>
      <w:r w:rsidR="00C54E51">
        <w:rPr>
          <w:rFonts w:ascii="Arial" w:hAnsi="Arial"/>
          <w:sz w:val="20"/>
          <w:szCs w:val="20"/>
          <w:lang w:val="sl-SI"/>
        </w:rPr>
        <w:t xml:space="preserve">       </w:t>
      </w:r>
      <w:r w:rsidRPr="006C1D7E">
        <w:rPr>
          <w:rFonts w:ascii="Arial" w:hAnsi="Arial"/>
          <w:sz w:val="20"/>
          <w:szCs w:val="20"/>
          <w:lang w:val="sl-SI"/>
        </w:rPr>
        <w:t>morebitnih sprememb,</w:t>
      </w:r>
    </w:p>
    <w:p w14:paraId="6F68B81F" w14:textId="77777777" w:rsidR="006C1D7E" w:rsidRPr="006C1D7E" w:rsidRDefault="006C1D7E" w:rsidP="006C1D7E">
      <w:pPr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>spremljanje izvajanja Načrta vrednotenja za izvajanje OP in Letnih načrtov vrednotenja ter posredovanje predlogov za izboljšanje izvajanja Načrta vrednotenja in Letnih načrtov vrednotenja,</w:t>
      </w:r>
    </w:p>
    <w:p w14:paraId="1F6C736D" w14:textId="77777777" w:rsidR="006C1D7E" w:rsidRPr="006C1D7E" w:rsidRDefault="006C1D7E" w:rsidP="006C1D7E">
      <w:pPr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>spremljanje uporabe rezultatov in priporočil vrednotenj.</w:t>
      </w:r>
    </w:p>
    <w:p w14:paraId="1E94E14F" w14:textId="77777777" w:rsidR="006C1D7E" w:rsidRPr="006C1D7E" w:rsidRDefault="006C1D7E" w:rsidP="006C1D7E">
      <w:p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</w:p>
    <w:p w14:paraId="66BA15A4" w14:textId="3ABB23DB" w:rsidR="006C1D7E" w:rsidRPr="006C1D7E" w:rsidRDefault="006C1D7E" w:rsidP="00371EC1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>Usklajen Načrt vrednotenja za izvajanje OP in spremembe tega načrta Interdisciplinarna posvetovalna skupina za vrednotenje izvajanja OP posreduje v odobritev Odboru za spremljanje.</w:t>
      </w:r>
    </w:p>
    <w:p w14:paraId="0BDD329C" w14:textId="77777777" w:rsidR="006C1D7E" w:rsidRPr="006C1D7E" w:rsidRDefault="006C1D7E" w:rsidP="006C1D7E">
      <w:p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</w:p>
    <w:p w14:paraId="3FEB5214" w14:textId="77777777" w:rsidR="006C1D7E" w:rsidRPr="006C1D7E" w:rsidRDefault="006C1D7E" w:rsidP="00371EC1">
      <w:pPr>
        <w:tabs>
          <w:tab w:val="left" w:pos="284"/>
        </w:tabs>
        <w:ind w:left="284" w:hanging="284"/>
        <w:jc w:val="center"/>
        <w:rPr>
          <w:rFonts w:ascii="Arial" w:hAnsi="Arial"/>
          <w:b/>
          <w:sz w:val="20"/>
          <w:szCs w:val="20"/>
          <w:lang w:val="sl-SI"/>
        </w:rPr>
      </w:pPr>
      <w:r w:rsidRPr="006C1D7E">
        <w:rPr>
          <w:rFonts w:ascii="Arial" w:hAnsi="Arial"/>
          <w:b/>
          <w:sz w:val="20"/>
          <w:szCs w:val="20"/>
          <w:lang w:val="sl-SI"/>
        </w:rPr>
        <w:t>III.</w:t>
      </w:r>
    </w:p>
    <w:p w14:paraId="41B8A713" w14:textId="77777777" w:rsidR="006C1D7E" w:rsidRPr="006C1D7E" w:rsidRDefault="006C1D7E" w:rsidP="006C1D7E">
      <w:pPr>
        <w:tabs>
          <w:tab w:val="left" w:pos="284"/>
        </w:tabs>
        <w:ind w:left="284" w:hanging="284"/>
        <w:jc w:val="both"/>
        <w:rPr>
          <w:rFonts w:ascii="Arial" w:hAnsi="Arial"/>
          <w:b/>
          <w:sz w:val="20"/>
          <w:szCs w:val="20"/>
          <w:lang w:val="sl-SI"/>
        </w:rPr>
      </w:pPr>
    </w:p>
    <w:p w14:paraId="63EE6DA0" w14:textId="10B7595D" w:rsid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>Vodja Interdisciplinarne posvetovalne skupine za vrednotenje OP usmerja in koordinira delo, sklicuje sestanke ter oblikuje končno mnenje o Načrtu vrednotenja za izvajanje OP in Letnih načrtih vrednotenja.</w:t>
      </w:r>
      <w:r w:rsidRPr="006C1D7E" w:rsidDel="00524BCC">
        <w:rPr>
          <w:rFonts w:ascii="Arial" w:hAnsi="Arial"/>
          <w:sz w:val="20"/>
          <w:szCs w:val="20"/>
          <w:lang w:val="sl-SI"/>
        </w:rPr>
        <w:t xml:space="preserve"> </w:t>
      </w:r>
    </w:p>
    <w:p w14:paraId="64EC0E23" w14:textId="77777777" w:rsidR="006C1D7E" w:rsidRP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</w:p>
    <w:p w14:paraId="4CF07847" w14:textId="77777777" w:rsidR="006C1D7E" w:rsidRPr="006C1D7E" w:rsidRDefault="006C1D7E" w:rsidP="00371EC1">
      <w:pPr>
        <w:tabs>
          <w:tab w:val="left" w:pos="0"/>
        </w:tabs>
        <w:jc w:val="center"/>
        <w:rPr>
          <w:rFonts w:ascii="Arial" w:hAnsi="Arial"/>
          <w:b/>
          <w:sz w:val="20"/>
          <w:szCs w:val="20"/>
          <w:lang w:val="sl-SI"/>
        </w:rPr>
      </w:pPr>
      <w:r w:rsidRPr="006C1D7E">
        <w:rPr>
          <w:rFonts w:ascii="Arial" w:hAnsi="Arial"/>
          <w:b/>
          <w:sz w:val="20"/>
          <w:szCs w:val="20"/>
          <w:lang w:val="sl-SI"/>
        </w:rPr>
        <w:t>IV.</w:t>
      </w:r>
    </w:p>
    <w:p w14:paraId="40431DE0" w14:textId="77777777" w:rsidR="006C1D7E" w:rsidRP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</w:p>
    <w:p w14:paraId="69DDEB4C" w14:textId="77777777" w:rsidR="006C1D7E" w:rsidRP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 xml:space="preserve">Interdisciplinarna posvetovalna skupina za vrednotenje izvajanja OP se sestaja po potrebi. </w:t>
      </w:r>
    </w:p>
    <w:p w14:paraId="0198A30C" w14:textId="77777777" w:rsidR="006C1D7E" w:rsidRP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</w:p>
    <w:p w14:paraId="57B3AE11" w14:textId="77777777" w:rsidR="006C1D7E" w:rsidRP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>Člani Interdisciplinarne posvetovalne skupine za vrednotenje izvajanja OP med seboj komunicirajo na sestankih, preko elektronske pošte in telefona.</w:t>
      </w:r>
    </w:p>
    <w:p w14:paraId="1166BF28" w14:textId="77777777" w:rsidR="006C1D7E" w:rsidRP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</w:p>
    <w:p w14:paraId="2DC02245" w14:textId="77777777" w:rsidR="006C1D7E" w:rsidRPr="006C1D7E" w:rsidRDefault="006C1D7E" w:rsidP="00371EC1">
      <w:pPr>
        <w:tabs>
          <w:tab w:val="left" w:pos="0"/>
        </w:tabs>
        <w:jc w:val="center"/>
        <w:rPr>
          <w:rFonts w:ascii="Arial" w:hAnsi="Arial"/>
          <w:b/>
          <w:sz w:val="20"/>
          <w:szCs w:val="20"/>
          <w:lang w:val="sl-SI"/>
        </w:rPr>
      </w:pPr>
      <w:r w:rsidRPr="006C1D7E">
        <w:rPr>
          <w:rFonts w:ascii="Arial" w:hAnsi="Arial"/>
          <w:b/>
          <w:sz w:val="20"/>
          <w:szCs w:val="20"/>
          <w:lang w:val="sl-SI"/>
        </w:rPr>
        <w:t>V.</w:t>
      </w:r>
    </w:p>
    <w:p w14:paraId="3EEF8882" w14:textId="77777777" w:rsidR="006C1D7E" w:rsidRP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</w:p>
    <w:p w14:paraId="0654BC18" w14:textId="2606EC2A" w:rsidR="006C1D7E" w:rsidRP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>Administrativno in tehnično podporo Interdisciplinarni posveto</w:t>
      </w:r>
      <w:r>
        <w:rPr>
          <w:rFonts w:ascii="Arial" w:hAnsi="Arial"/>
          <w:sz w:val="20"/>
          <w:szCs w:val="20"/>
          <w:lang w:val="sl-SI"/>
        </w:rPr>
        <w:t xml:space="preserve">valni skupini za vrednotenje OP </w:t>
      </w:r>
      <w:r w:rsidRPr="006C1D7E">
        <w:rPr>
          <w:rFonts w:ascii="Arial" w:hAnsi="Arial"/>
          <w:sz w:val="20"/>
          <w:szCs w:val="20"/>
          <w:lang w:val="sl-SI"/>
        </w:rPr>
        <w:t xml:space="preserve">zagotavlja Služba </w:t>
      </w:r>
      <w:bookmarkStart w:id="0" w:name="_GoBack"/>
      <w:bookmarkEnd w:id="0"/>
      <w:r w:rsidRPr="006C1D7E">
        <w:rPr>
          <w:rFonts w:ascii="Arial" w:hAnsi="Arial"/>
          <w:sz w:val="20"/>
          <w:szCs w:val="20"/>
          <w:lang w:val="sl-SI"/>
        </w:rPr>
        <w:t xml:space="preserve">Vlade Republike Slovenije za razvoj in evropsko kohezijsko politiko. </w:t>
      </w:r>
    </w:p>
    <w:p w14:paraId="7BC0A887" w14:textId="77777777" w:rsidR="006C1D7E" w:rsidRP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</w:p>
    <w:p w14:paraId="290E2BA5" w14:textId="77777777" w:rsidR="006C1D7E" w:rsidRPr="006C1D7E" w:rsidRDefault="006C1D7E" w:rsidP="006C1D7E">
      <w:pPr>
        <w:tabs>
          <w:tab w:val="left" w:pos="0"/>
        </w:tabs>
        <w:jc w:val="both"/>
        <w:rPr>
          <w:rFonts w:ascii="Arial" w:hAnsi="Arial"/>
          <w:sz w:val="20"/>
          <w:szCs w:val="20"/>
          <w:lang w:val="sl-SI"/>
        </w:rPr>
      </w:pPr>
      <w:r w:rsidRPr="006C1D7E">
        <w:rPr>
          <w:rFonts w:ascii="Arial" w:hAnsi="Arial"/>
          <w:sz w:val="20"/>
          <w:szCs w:val="20"/>
          <w:lang w:val="sl-SI"/>
        </w:rPr>
        <w:t>Interdisciplinarna posvetovalna skupina za vrednotenje OP delo opravlja v prostorih Službe Vlade Republike Slovenije za razvoj in evropsko kohezijsko politiko ter v prostorih ministrstev, navedenih v I. členu tega sklepa.</w:t>
      </w:r>
    </w:p>
    <w:p w14:paraId="2796E4BE" w14:textId="77777777" w:rsidR="001B1FCD" w:rsidRDefault="001B1FCD" w:rsidP="001B1FCD">
      <w:p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</w:p>
    <w:p w14:paraId="62D217A6" w14:textId="21492998" w:rsidR="0052746C" w:rsidRPr="003631E2" w:rsidRDefault="006C1D7E" w:rsidP="00242E5D">
      <w:pPr>
        <w:tabs>
          <w:tab w:val="left" w:pos="6521"/>
        </w:tabs>
        <w:spacing w:after="40"/>
        <w:jc w:val="center"/>
        <w:rPr>
          <w:rFonts w:ascii="Arial" w:hAnsi="Arial"/>
          <w:b/>
          <w:sz w:val="20"/>
          <w:szCs w:val="20"/>
          <w:lang w:val="sl-SI"/>
        </w:rPr>
      </w:pPr>
      <w:r>
        <w:rPr>
          <w:rFonts w:ascii="Arial" w:hAnsi="Arial"/>
          <w:b/>
          <w:sz w:val="20"/>
          <w:szCs w:val="20"/>
          <w:lang w:val="sl-SI"/>
        </w:rPr>
        <w:t>V</w:t>
      </w:r>
      <w:r w:rsidR="00242E5D">
        <w:rPr>
          <w:rFonts w:ascii="Arial" w:hAnsi="Arial"/>
          <w:b/>
          <w:sz w:val="20"/>
          <w:szCs w:val="20"/>
          <w:lang w:val="sl-SI"/>
        </w:rPr>
        <w:t>I</w:t>
      </w:r>
      <w:r w:rsidR="0052746C" w:rsidRPr="003631E2">
        <w:rPr>
          <w:rFonts w:ascii="Arial" w:hAnsi="Arial"/>
          <w:b/>
          <w:sz w:val="20"/>
          <w:szCs w:val="20"/>
          <w:lang w:val="sl-SI"/>
        </w:rPr>
        <w:t>.</w:t>
      </w:r>
    </w:p>
    <w:p w14:paraId="30E23836" w14:textId="77777777" w:rsidR="0052746C" w:rsidRPr="0052746C" w:rsidRDefault="0052746C" w:rsidP="0052746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</w:p>
    <w:p w14:paraId="71934196" w14:textId="29A50E90" w:rsidR="0052746C" w:rsidRDefault="0052746C" w:rsidP="00AB1285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  <w:r w:rsidRPr="0052746C">
        <w:rPr>
          <w:rFonts w:ascii="Arial" w:hAnsi="Arial"/>
          <w:sz w:val="20"/>
          <w:szCs w:val="20"/>
          <w:lang w:val="sl-SI"/>
        </w:rPr>
        <w:t xml:space="preserve">Ta sklep začne </w:t>
      </w:r>
      <w:r w:rsidR="0036664F">
        <w:rPr>
          <w:rFonts w:ascii="Arial" w:hAnsi="Arial"/>
          <w:sz w:val="20"/>
          <w:szCs w:val="20"/>
          <w:lang w:val="sl-SI"/>
        </w:rPr>
        <w:t xml:space="preserve">veljati z dnem podpisa </w:t>
      </w:r>
      <w:r w:rsidR="00CC6000">
        <w:rPr>
          <w:rFonts w:ascii="Arial" w:hAnsi="Arial"/>
          <w:sz w:val="20"/>
          <w:szCs w:val="20"/>
          <w:lang w:val="sl-SI"/>
        </w:rPr>
        <w:t>in velja do preklica</w:t>
      </w:r>
      <w:r w:rsidRPr="0052746C">
        <w:rPr>
          <w:rFonts w:ascii="Arial" w:hAnsi="Arial"/>
          <w:sz w:val="20"/>
          <w:szCs w:val="20"/>
          <w:lang w:val="sl-SI"/>
        </w:rPr>
        <w:t>.</w:t>
      </w:r>
      <w:r w:rsidR="00AB1285">
        <w:rPr>
          <w:rFonts w:ascii="Arial" w:hAnsi="Arial"/>
          <w:sz w:val="20"/>
          <w:szCs w:val="20"/>
          <w:lang w:val="sl-SI"/>
        </w:rPr>
        <w:t xml:space="preserve"> Z dne</w:t>
      </w:r>
      <w:r w:rsidR="006C1D7E">
        <w:rPr>
          <w:rFonts w:ascii="Arial" w:hAnsi="Arial"/>
          <w:sz w:val="20"/>
          <w:szCs w:val="20"/>
          <w:lang w:val="sl-SI"/>
        </w:rPr>
        <w:t>m</w:t>
      </w:r>
      <w:r w:rsidR="00AB1285">
        <w:rPr>
          <w:rFonts w:ascii="Arial" w:hAnsi="Arial"/>
          <w:sz w:val="20"/>
          <w:szCs w:val="20"/>
          <w:lang w:val="sl-SI"/>
        </w:rPr>
        <w:t xml:space="preserve"> vstopa v veljavo tega sklepa</w:t>
      </w:r>
      <w:r w:rsidR="006C1D7E">
        <w:rPr>
          <w:rFonts w:ascii="Arial" w:hAnsi="Arial"/>
          <w:sz w:val="20"/>
          <w:szCs w:val="20"/>
          <w:lang w:val="sl-SI"/>
        </w:rPr>
        <w:t>,</w:t>
      </w:r>
      <w:r w:rsidR="00AB1285">
        <w:rPr>
          <w:rFonts w:ascii="Arial" w:hAnsi="Arial"/>
          <w:sz w:val="20"/>
          <w:szCs w:val="20"/>
          <w:lang w:val="sl-SI"/>
        </w:rPr>
        <w:t xml:space="preserve"> preneha veljati Sklep </w:t>
      </w:r>
      <w:r w:rsidR="00AB1285" w:rsidRPr="00AB1285">
        <w:rPr>
          <w:rFonts w:ascii="Arial" w:hAnsi="Arial"/>
          <w:sz w:val="20"/>
          <w:szCs w:val="20"/>
          <w:lang w:val="sl-SI"/>
        </w:rPr>
        <w:t xml:space="preserve">o ustanovitvi Interdisciplinarne posvetovalne skupine za vrednotenje izvajanja Operativnega programa za izvajanje evropske kohezijske politike v obdobju 2014–2020 </w:t>
      </w:r>
      <w:r w:rsidR="00AB1285">
        <w:rPr>
          <w:rFonts w:ascii="Arial" w:hAnsi="Arial"/>
          <w:sz w:val="20"/>
          <w:szCs w:val="20"/>
          <w:lang w:val="sl-SI"/>
        </w:rPr>
        <w:t xml:space="preserve">št. 303-8/2015-123 z dne 21. 7. 2015. </w:t>
      </w:r>
    </w:p>
    <w:p w14:paraId="4C960D77" w14:textId="01B4EA7A" w:rsidR="00023537" w:rsidRPr="00400AF6" w:rsidRDefault="0052746C" w:rsidP="00023537">
      <w:pPr>
        <w:tabs>
          <w:tab w:val="left" w:pos="6521"/>
        </w:tabs>
        <w:spacing w:after="40"/>
        <w:ind w:left="5760"/>
        <w:jc w:val="both"/>
        <w:rPr>
          <w:rFonts w:ascii="Arial" w:hAnsi="Arial"/>
          <w:b/>
          <w:sz w:val="20"/>
          <w:szCs w:val="20"/>
          <w:lang w:val="sl-SI"/>
        </w:rPr>
      </w:pPr>
      <w:r w:rsidRPr="00400AF6">
        <w:rPr>
          <w:rFonts w:ascii="Arial" w:hAnsi="Arial"/>
          <w:b/>
          <w:sz w:val="20"/>
          <w:szCs w:val="20"/>
          <w:lang w:val="sl-SI"/>
        </w:rPr>
        <w:tab/>
        <w:t xml:space="preserve">               </w:t>
      </w:r>
      <w:r w:rsidR="0036664F" w:rsidRPr="00400AF6">
        <w:rPr>
          <w:rFonts w:ascii="Arial" w:hAnsi="Arial"/>
          <w:b/>
          <w:sz w:val="20"/>
          <w:szCs w:val="20"/>
          <w:lang w:val="sl-SI"/>
        </w:rPr>
        <w:t xml:space="preserve">                </w:t>
      </w:r>
      <w:r w:rsidR="00CC6000" w:rsidRPr="00400AF6">
        <w:rPr>
          <w:rFonts w:ascii="Arial" w:hAnsi="Arial"/>
          <w:b/>
          <w:sz w:val="20"/>
          <w:szCs w:val="20"/>
          <w:lang w:val="sl-SI"/>
        </w:rPr>
        <w:t xml:space="preserve">  </w:t>
      </w:r>
      <w:r w:rsidR="00C54E51" w:rsidRPr="00400AF6">
        <w:rPr>
          <w:rFonts w:ascii="Arial" w:hAnsi="Arial"/>
          <w:b/>
          <w:sz w:val="20"/>
          <w:szCs w:val="20"/>
          <w:lang w:val="sl-SI"/>
        </w:rPr>
        <w:t>Monika Kirbiš Rojs</w:t>
      </w:r>
    </w:p>
    <w:p w14:paraId="338F6E5D" w14:textId="77777777" w:rsidR="00CC6000" w:rsidRPr="00400AF6" w:rsidRDefault="00023537" w:rsidP="0052746C">
      <w:pPr>
        <w:tabs>
          <w:tab w:val="left" w:pos="6521"/>
        </w:tabs>
        <w:spacing w:after="40"/>
        <w:jc w:val="both"/>
        <w:rPr>
          <w:rFonts w:ascii="Arial" w:hAnsi="Arial"/>
          <w:b/>
          <w:sz w:val="20"/>
          <w:szCs w:val="20"/>
          <w:lang w:val="sl-SI"/>
        </w:rPr>
      </w:pPr>
      <w:r w:rsidRPr="00400AF6">
        <w:rPr>
          <w:rFonts w:ascii="Arial" w:hAnsi="Arial"/>
          <w:b/>
          <w:sz w:val="20"/>
          <w:szCs w:val="20"/>
          <w:lang w:val="sl-SI"/>
        </w:rPr>
        <w:t xml:space="preserve">                                                                                          </w:t>
      </w:r>
      <w:r w:rsidR="00476D51" w:rsidRPr="00400AF6">
        <w:rPr>
          <w:rFonts w:ascii="Arial" w:hAnsi="Arial"/>
          <w:b/>
          <w:sz w:val="20"/>
          <w:szCs w:val="20"/>
          <w:lang w:val="sl-SI"/>
        </w:rPr>
        <w:t>Predsednica</w:t>
      </w:r>
      <w:r w:rsidR="00242E5D" w:rsidRPr="00400AF6">
        <w:rPr>
          <w:rFonts w:ascii="Arial" w:hAnsi="Arial"/>
          <w:b/>
          <w:sz w:val="20"/>
          <w:szCs w:val="20"/>
          <w:lang w:val="sl-SI"/>
        </w:rPr>
        <w:t xml:space="preserve"> Odbora za spremljanje</w:t>
      </w:r>
    </w:p>
    <w:p w14:paraId="3B9A574A" w14:textId="77777777" w:rsidR="0052746C" w:rsidRPr="0052746C" w:rsidRDefault="0052746C" w:rsidP="0052746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  <w:r w:rsidRPr="0052746C">
        <w:rPr>
          <w:rFonts w:ascii="Arial" w:hAnsi="Arial"/>
          <w:sz w:val="20"/>
          <w:szCs w:val="20"/>
          <w:lang w:val="sl-SI"/>
        </w:rPr>
        <w:t>Sklep prejmejo:</w:t>
      </w:r>
    </w:p>
    <w:p w14:paraId="2B1394F1" w14:textId="59EE327C" w:rsidR="00D9171C" w:rsidRDefault="00023537" w:rsidP="00242E5D">
      <w:pPr>
        <w:pStyle w:val="Odstavekseznama"/>
        <w:numPr>
          <w:ilvl w:val="0"/>
          <w:numId w:val="2"/>
        </w:numPr>
        <w:tabs>
          <w:tab w:val="left" w:pos="6521"/>
        </w:tabs>
        <w:ind w:left="284" w:hanging="284"/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 xml:space="preserve">s sklepom imenovani člani </w:t>
      </w:r>
    </w:p>
    <w:p w14:paraId="2213B31D" w14:textId="77777777" w:rsidR="00D0188D" w:rsidRDefault="00D0188D" w:rsidP="00D0188D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sz w:val="20"/>
          <w:szCs w:val="20"/>
          <w:lang w:val="sl-SI"/>
        </w:rPr>
      </w:pPr>
    </w:p>
    <w:p w14:paraId="68CB20DF" w14:textId="77777777" w:rsidR="00D0188D" w:rsidRPr="00242E5D" w:rsidRDefault="00D0188D" w:rsidP="00D0188D">
      <w:pPr>
        <w:pStyle w:val="Odstavekseznama"/>
        <w:tabs>
          <w:tab w:val="left" w:pos="6521"/>
        </w:tabs>
        <w:ind w:left="284"/>
        <w:jc w:val="both"/>
        <w:rPr>
          <w:rFonts w:ascii="Arial" w:hAnsi="Arial"/>
          <w:sz w:val="20"/>
          <w:szCs w:val="20"/>
          <w:lang w:val="sl-SI"/>
        </w:rPr>
      </w:pPr>
    </w:p>
    <w:p w14:paraId="294599F9" w14:textId="77777777" w:rsidR="00D9171C" w:rsidRPr="007C7A58" w:rsidRDefault="00D9171C" w:rsidP="00D9171C">
      <w:pPr>
        <w:tabs>
          <w:tab w:val="left" w:pos="6521"/>
        </w:tabs>
        <w:spacing w:after="40"/>
        <w:jc w:val="center"/>
        <w:rPr>
          <w:rFonts w:ascii="Arial" w:hAnsi="Arial"/>
          <w:b/>
          <w:sz w:val="20"/>
          <w:szCs w:val="20"/>
          <w:lang w:val="sl-SI"/>
        </w:rPr>
      </w:pPr>
      <w:r w:rsidRPr="007C7A58">
        <w:rPr>
          <w:rFonts w:ascii="Arial" w:hAnsi="Arial"/>
          <w:b/>
          <w:sz w:val="20"/>
          <w:szCs w:val="20"/>
          <w:lang w:val="sl-SI"/>
        </w:rPr>
        <w:t>OBRAZLOŽITEV</w:t>
      </w:r>
    </w:p>
    <w:p w14:paraId="6E30B6AD" w14:textId="77777777" w:rsidR="00D9171C" w:rsidRDefault="00D9171C" w:rsidP="00D9171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</w:p>
    <w:p w14:paraId="5DDD0727" w14:textId="77777777" w:rsidR="00D9171C" w:rsidRDefault="00D9171C" w:rsidP="00D9171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</w:p>
    <w:p w14:paraId="5011342A" w14:textId="77738EF4" w:rsidR="009003E9" w:rsidRDefault="00D9171C" w:rsidP="00D9171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  <w:r w:rsidRPr="00F411F0">
        <w:rPr>
          <w:rFonts w:ascii="Arial" w:hAnsi="Arial"/>
          <w:sz w:val="20"/>
          <w:szCs w:val="20"/>
          <w:lang w:val="sl-SI"/>
        </w:rPr>
        <w:t xml:space="preserve">Na podlagi tretjega odstavka 5. člena Poslovnika </w:t>
      </w:r>
      <w:r w:rsidR="00A128C8" w:rsidRPr="00F411F0">
        <w:rPr>
          <w:rFonts w:ascii="Arial" w:hAnsi="Arial"/>
          <w:sz w:val="20"/>
          <w:szCs w:val="20"/>
          <w:lang w:val="sl-SI"/>
        </w:rPr>
        <w:t xml:space="preserve">Odbora za spremljanje Operativnega programa za izvajanje evropske kohezijske politike v obdobju 2014–2020, </w:t>
      </w:r>
      <w:r w:rsidR="00F411F0" w:rsidRPr="00F411F0">
        <w:rPr>
          <w:rFonts w:ascii="Arial" w:hAnsi="Arial"/>
          <w:sz w:val="20"/>
          <w:szCs w:val="20"/>
          <w:lang w:val="sl-SI"/>
        </w:rPr>
        <w:t xml:space="preserve">št. 303-8/2015/598 z dne 2. 9. 2020, verzija 3.0 </w:t>
      </w:r>
      <w:r w:rsidR="00A128C8" w:rsidRPr="00F411F0">
        <w:rPr>
          <w:rFonts w:ascii="Arial" w:hAnsi="Arial"/>
          <w:sz w:val="20"/>
          <w:szCs w:val="20"/>
          <w:lang w:val="sl-SI"/>
        </w:rPr>
        <w:t xml:space="preserve">(v nadaljevanju Poslovnika) </w:t>
      </w:r>
      <w:r w:rsidRPr="00F411F0">
        <w:rPr>
          <w:rFonts w:ascii="Arial" w:hAnsi="Arial"/>
          <w:sz w:val="20"/>
          <w:szCs w:val="20"/>
          <w:lang w:val="sl-SI"/>
        </w:rPr>
        <w:t>za obravnavo posameznih vprašanj iz svoje pristojnosti Odbor za spremljanje ustanovi posvetovalne delovne skupine.</w:t>
      </w:r>
    </w:p>
    <w:p w14:paraId="34AA0E48" w14:textId="77777777" w:rsidR="009003E9" w:rsidRDefault="009003E9" w:rsidP="009003E9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</w:p>
    <w:p w14:paraId="3184A6D3" w14:textId="081BFC48" w:rsidR="009003E9" w:rsidRDefault="009003E9" w:rsidP="009003E9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>Za področje vrednotenja je bila s sklepom št.: 303-8/2015-123 z dne 21. 7. 2015 ustanovljena Interdisciplinarna posvetovalna skupina za vrednotenje</w:t>
      </w:r>
      <w:r w:rsidRPr="00371EC1">
        <w:rPr>
          <w:lang w:val="sl-SI"/>
        </w:rPr>
        <w:t xml:space="preserve"> </w:t>
      </w:r>
      <w:r w:rsidRPr="00917642">
        <w:rPr>
          <w:rFonts w:ascii="Arial" w:hAnsi="Arial"/>
          <w:sz w:val="20"/>
          <w:szCs w:val="20"/>
          <w:lang w:val="sl-SI"/>
        </w:rPr>
        <w:t>izvajanja Operativnega programa za izvajanje evropske kohezijske politike v obdobju 2014–2020</w:t>
      </w:r>
      <w:r>
        <w:rPr>
          <w:rFonts w:ascii="Arial" w:hAnsi="Arial"/>
          <w:sz w:val="20"/>
          <w:szCs w:val="20"/>
          <w:lang w:val="sl-SI"/>
        </w:rPr>
        <w:t xml:space="preserve">. </w:t>
      </w:r>
    </w:p>
    <w:p w14:paraId="11776A97" w14:textId="77777777" w:rsidR="009003E9" w:rsidRDefault="009003E9" w:rsidP="00D9171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</w:p>
    <w:p w14:paraId="03684A33" w14:textId="05F71840" w:rsidR="00D9171C" w:rsidRPr="005E06DE" w:rsidRDefault="00F771F6" w:rsidP="00D9171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  <w:r w:rsidRPr="005E06DE">
        <w:rPr>
          <w:rFonts w:ascii="Arial" w:hAnsi="Arial"/>
          <w:sz w:val="20"/>
          <w:szCs w:val="20"/>
          <w:lang w:val="sl-SI"/>
        </w:rPr>
        <w:t xml:space="preserve">Dne 24. 5. 2019 je bil izdan </w:t>
      </w:r>
      <w:r w:rsidR="00B606D1" w:rsidRPr="005E06DE">
        <w:rPr>
          <w:rFonts w:ascii="Arial" w:hAnsi="Arial"/>
          <w:sz w:val="20"/>
          <w:szCs w:val="20"/>
          <w:lang w:val="sl-SI"/>
        </w:rPr>
        <w:t>Sk</w:t>
      </w:r>
      <w:r w:rsidRPr="005E06DE">
        <w:rPr>
          <w:rFonts w:ascii="Arial" w:hAnsi="Arial"/>
          <w:sz w:val="20"/>
          <w:szCs w:val="20"/>
          <w:lang w:val="sl-SI"/>
        </w:rPr>
        <w:t>lep</w:t>
      </w:r>
      <w:r w:rsidR="00B606D1" w:rsidRPr="005E06DE">
        <w:rPr>
          <w:rFonts w:ascii="Arial" w:hAnsi="Arial"/>
          <w:sz w:val="20"/>
          <w:szCs w:val="20"/>
          <w:lang w:val="sl-SI"/>
        </w:rPr>
        <w:t xml:space="preserve"> o </w:t>
      </w:r>
      <w:r w:rsidR="006810F0" w:rsidRPr="005E06DE">
        <w:rPr>
          <w:rFonts w:ascii="Arial" w:hAnsi="Arial"/>
          <w:sz w:val="20"/>
          <w:szCs w:val="20"/>
          <w:lang w:val="sl-SI"/>
        </w:rPr>
        <w:t>spremembi članstva v</w:t>
      </w:r>
      <w:r w:rsidR="00B606D1" w:rsidRPr="005E06DE">
        <w:rPr>
          <w:rFonts w:ascii="Arial" w:hAnsi="Arial"/>
          <w:sz w:val="20"/>
          <w:szCs w:val="20"/>
          <w:lang w:val="sl-SI"/>
        </w:rPr>
        <w:t xml:space="preserve"> Interdisciplinarn</w:t>
      </w:r>
      <w:r w:rsidR="006810F0" w:rsidRPr="005E06DE">
        <w:rPr>
          <w:rFonts w:ascii="Arial" w:hAnsi="Arial"/>
          <w:sz w:val="20"/>
          <w:szCs w:val="20"/>
          <w:lang w:val="sl-SI"/>
        </w:rPr>
        <w:t>i</w:t>
      </w:r>
      <w:r w:rsidR="00B606D1" w:rsidRPr="005E06DE">
        <w:rPr>
          <w:rFonts w:ascii="Arial" w:hAnsi="Arial"/>
          <w:sz w:val="20"/>
          <w:szCs w:val="20"/>
          <w:lang w:val="sl-SI"/>
        </w:rPr>
        <w:t xml:space="preserve"> posvetovaln</w:t>
      </w:r>
      <w:r w:rsidR="006810F0" w:rsidRPr="005E06DE">
        <w:rPr>
          <w:rFonts w:ascii="Arial" w:hAnsi="Arial"/>
          <w:sz w:val="20"/>
          <w:szCs w:val="20"/>
          <w:lang w:val="sl-SI"/>
        </w:rPr>
        <w:t>i</w:t>
      </w:r>
      <w:r w:rsidR="00B606D1" w:rsidRPr="005E06DE">
        <w:rPr>
          <w:rFonts w:ascii="Arial" w:hAnsi="Arial"/>
          <w:sz w:val="20"/>
          <w:szCs w:val="20"/>
          <w:lang w:val="sl-SI"/>
        </w:rPr>
        <w:t xml:space="preserve"> skupin</w:t>
      </w:r>
      <w:r w:rsidR="006810F0" w:rsidRPr="005E06DE">
        <w:rPr>
          <w:rFonts w:ascii="Arial" w:hAnsi="Arial"/>
          <w:sz w:val="20"/>
          <w:szCs w:val="20"/>
          <w:lang w:val="sl-SI"/>
        </w:rPr>
        <w:t>i</w:t>
      </w:r>
      <w:r w:rsidR="00B606D1" w:rsidRPr="005E06DE">
        <w:rPr>
          <w:rFonts w:ascii="Arial" w:hAnsi="Arial"/>
          <w:sz w:val="20"/>
          <w:szCs w:val="20"/>
          <w:lang w:val="sl-SI"/>
        </w:rPr>
        <w:t xml:space="preserve"> za vrednotenje izvajanja Operativnega programa za izvajanje evropske kohezijske politike v obdobju 2014–2020 </w:t>
      </w:r>
      <w:r w:rsidRPr="005E06DE">
        <w:rPr>
          <w:rFonts w:ascii="Arial" w:hAnsi="Arial"/>
          <w:sz w:val="20"/>
          <w:szCs w:val="20"/>
          <w:lang w:val="sl-SI"/>
        </w:rPr>
        <w:t>št. 303-8/2015-370</w:t>
      </w:r>
      <w:r w:rsidR="00F411F0" w:rsidRPr="005E06DE">
        <w:rPr>
          <w:rFonts w:ascii="Arial" w:hAnsi="Arial"/>
          <w:sz w:val="20"/>
          <w:szCs w:val="20"/>
          <w:lang w:val="sl-SI"/>
        </w:rPr>
        <w:t xml:space="preserve">, ki je bil potrjen na 6. </w:t>
      </w:r>
      <w:r w:rsidR="005E06DE" w:rsidRPr="005E06DE">
        <w:rPr>
          <w:rFonts w:ascii="Arial" w:hAnsi="Arial"/>
          <w:sz w:val="20"/>
          <w:szCs w:val="20"/>
          <w:lang w:val="sl-SI"/>
        </w:rPr>
        <w:t>r</w:t>
      </w:r>
      <w:r w:rsidR="00F411F0" w:rsidRPr="005E06DE">
        <w:rPr>
          <w:rFonts w:ascii="Arial" w:hAnsi="Arial"/>
          <w:sz w:val="20"/>
          <w:szCs w:val="20"/>
          <w:lang w:val="sl-SI"/>
        </w:rPr>
        <w:t>edni</w:t>
      </w:r>
      <w:r w:rsidR="005E06DE" w:rsidRPr="005E06DE">
        <w:rPr>
          <w:rFonts w:ascii="Arial" w:hAnsi="Arial"/>
          <w:sz w:val="20"/>
          <w:szCs w:val="20"/>
          <w:lang w:val="sl-SI"/>
        </w:rPr>
        <w:t xml:space="preserve"> seji</w:t>
      </w:r>
      <w:r w:rsidR="00F411F0" w:rsidRPr="005E06DE">
        <w:rPr>
          <w:rFonts w:ascii="Arial" w:hAnsi="Arial"/>
          <w:sz w:val="20"/>
          <w:szCs w:val="20"/>
          <w:lang w:val="sl-SI"/>
        </w:rPr>
        <w:t xml:space="preserve"> Odbora za spremljanje Operativnega programa za izvajanje evropske kohezijske politike v obd</w:t>
      </w:r>
      <w:r w:rsidR="00642278">
        <w:rPr>
          <w:rFonts w:ascii="Arial" w:hAnsi="Arial"/>
          <w:sz w:val="20"/>
          <w:szCs w:val="20"/>
          <w:lang w:val="sl-SI"/>
        </w:rPr>
        <w:t xml:space="preserve">obju 2014–2020 7.  6. </w:t>
      </w:r>
      <w:r w:rsidR="00F411F0" w:rsidRPr="005E06DE">
        <w:rPr>
          <w:rFonts w:ascii="Arial" w:hAnsi="Arial"/>
          <w:sz w:val="20"/>
          <w:szCs w:val="20"/>
          <w:lang w:val="sl-SI"/>
        </w:rPr>
        <w:t>2019.</w:t>
      </w:r>
    </w:p>
    <w:p w14:paraId="52F330A3" w14:textId="77777777" w:rsidR="00D9171C" w:rsidRDefault="00D9171C" w:rsidP="00D9171C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</w:p>
    <w:p w14:paraId="35BBBE83" w14:textId="2456FE5D" w:rsidR="00522090" w:rsidRDefault="00922F78" w:rsidP="00245087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>S strani ministrstev in drugih deležnikov smo prejeli predloge za spremembo članov v Interdisciplinarn</w:t>
      </w:r>
      <w:r w:rsidR="006810F0">
        <w:rPr>
          <w:rFonts w:ascii="Arial" w:hAnsi="Arial"/>
          <w:sz w:val="20"/>
          <w:szCs w:val="20"/>
          <w:lang w:val="sl-SI"/>
        </w:rPr>
        <w:t>i</w:t>
      </w:r>
      <w:r>
        <w:rPr>
          <w:rFonts w:ascii="Arial" w:hAnsi="Arial"/>
          <w:sz w:val="20"/>
          <w:szCs w:val="20"/>
          <w:lang w:val="sl-SI"/>
        </w:rPr>
        <w:t xml:space="preserve"> posvetovaln</w:t>
      </w:r>
      <w:r w:rsidR="006810F0">
        <w:rPr>
          <w:rFonts w:ascii="Arial" w:hAnsi="Arial"/>
          <w:sz w:val="20"/>
          <w:szCs w:val="20"/>
          <w:lang w:val="sl-SI"/>
        </w:rPr>
        <w:t>i</w:t>
      </w:r>
      <w:r>
        <w:rPr>
          <w:rFonts w:ascii="Arial" w:hAnsi="Arial"/>
          <w:sz w:val="20"/>
          <w:szCs w:val="20"/>
          <w:lang w:val="sl-SI"/>
        </w:rPr>
        <w:t xml:space="preserve"> skupin</w:t>
      </w:r>
      <w:r w:rsidR="006810F0">
        <w:rPr>
          <w:rFonts w:ascii="Arial" w:hAnsi="Arial"/>
          <w:sz w:val="20"/>
          <w:szCs w:val="20"/>
          <w:lang w:val="sl-SI"/>
        </w:rPr>
        <w:t>i</w:t>
      </w:r>
      <w:r w:rsidRPr="00922F78">
        <w:rPr>
          <w:rFonts w:ascii="Arial" w:hAnsi="Arial"/>
          <w:sz w:val="20"/>
          <w:szCs w:val="20"/>
          <w:lang w:val="sl-SI"/>
        </w:rPr>
        <w:t xml:space="preserve"> za vrednotenje izvajanja Operativnega programa za izvajanje evropske kohezijske politike v obdobju 2014–2020.</w:t>
      </w:r>
      <w:r>
        <w:rPr>
          <w:rFonts w:ascii="Arial" w:hAnsi="Arial"/>
          <w:sz w:val="20"/>
          <w:szCs w:val="20"/>
          <w:lang w:val="sl-SI"/>
        </w:rPr>
        <w:t xml:space="preserve"> </w:t>
      </w:r>
      <w:r w:rsidR="00245087">
        <w:rPr>
          <w:rFonts w:ascii="Arial" w:hAnsi="Arial"/>
          <w:sz w:val="20"/>
          <w:szCs w:val="20"/>
          <w:lang w:val="sl-SI"/>
        </w:rPr>
        <w:t>V Sklepu so tako nastale naslednje spremembe:</w:t>
      </w:r>
    </w:p>
    <w:p w14:paraId="44284260" w14:textId="3A9DE82C" w:rsidR="00A96BD5" w:rsidRDefault="00522090" w:rsidP="00245087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>N</w:t>
      </w:r>
      <w:r w:rsidR="00245087" w:rsidRPr="00245087">
        <w:rPr>
          <w:rFonts w:ascii="Arial" w:hAnsi="Arial"/>
          <w:sz w:val="20"/>
          <w:szCs w:val="20"/>
          <w:lang w:val="sl-SI"/>
        </w:rPr>
        <w:t>amest</w:t>
      </w:r>
      <w:r w:rsidR="00931131">
        <w:rPr>
          <w:rFonts w:ascii="Arial" w:hAnsi="Arial"/>
          <w:sz w:val="20"/>
          <w:szCs w:val="20"/>
          <w:lang w:val="sl-SI"/>
        </w:rPr>
        <w:t>o</w:t>
      </w:r>
      <w:r w:rsidR="00F771F6">
        <w:rPr>
          <w:rFonts w:ascii="Arial" w:hAnsi="Arial"/>
          <w:sz w:val="20"/>
          <w:szCs w:val="20"/>
          <w:lang w:val="sl-SI"/>
        </w:rPr>
        <w:t xml:space="preserve"> vodje</w:t>
      </w:r>
      <w:r w:rsidR="00931131">
        <w:rPr>
          <w:rFonts w:ascii="Arial" w:hAnsi="Arial"/>
          <w:sz w:val="20"/>
          <w:szCs w:val="20"/>
          <w:lang w:val="sl-SI"/>
        </w:rPr>
        <w:t xml:space="preserve"> </w:t>
      </w:r>
      <w:r w:rsidR="00F771F6">
        <w:rPr>
          <w:rFonts w:ascii="Arial" w:hAnsi="Arial"/>
          <w:sz w:val="20"/>
          <w:szCs w:val="20"/>
          <w:lang w:val="sl-SI"/>
        </w:rPr>
        <w:t xml:space="preserve">Nataše Kobe </w:t>
      </w:r>
      <w:proofErr w:type="spellStart"/>
      <w:r w:rsidR="00F771F6">
        <w:rPr>
          <w:rFonts w:ascii="Arial" w:hAnsi="Arial"/>
          <w:sz w:val="20"/>
          <w:szCs w:val="20"/>
          <w:lang w:val="sl-SI"/>
        </w:rPr>
        <w:t>Logonder</w:t>
      </w:r>
      <w:proofErr w:type="spellEnd"/>
      <w:r w:rsidR="00931131">
        <w:rPr>
          <w:rFonts w:ascii="Arial" w:hAnsi="Arial"/>
          <w:sz w:val="20"/>
          <w:szCs w:val="20"/>
          <w:lang w:val="sl-SI"/>
        </w:rPr>
        <w:t xml:space="preserve">, </w:t>
      </w:r>
      <w:r w:rsidR="00F771F6">
        <w:rPr>
          <w:rFonts w:ascii="Arial" w:hAnsi="Arial"/>
          <w:sz w:val="20"/>
          <w:szCs w:val="20"/>
          <w:lang w:val="sl-SI"/>
        </w:rPr>
        <w:t>Služba Vlade Republike Slovenije za razvoj in evropsko kohezijsko politiko</w:t>
      </w:r>
      <w:r w:rsidR="00245087" w:rsidRPr="00245087">
        <w:rPr>
          <w:rFonts w:ascii="Arial" w:hAnsi="Arial"/>
          <w:sz w:val="20"/>
          <w:szCs w:val="20"/>
          <w:lang w:val="sl-SI"/>
        </w:rPr>
        <w:t xml:space="preserve">, </w:t>
      </w:r>
      <w:r w:rsidR="00245087">
        <w:rPr>
          <w:rFonts w:ascii="Arial" w:hAnsi="Arial"/>
          <w:sz w:val="20"/>
          <w:szCs w:val="20"/>
          <w:lang w:val="sl-SI"/>
        </w:rPr>
        <w:t xml:space="preserve">se </w:t>
      </w:r>
      <w:r w:rsidR="00245087" w:rsidRPr="00D97131">
        <w:rPr>
          <w:rFonts w:ascii="Arial" w:hAnsi="Arial"/>
          <w:b/>
          <w:sz w:val="20"/>
          <w:szCs w:val="20"/>
          <w:lang w:val="sl-SI"/>
        </w:rPr>
        <w:t xml:space="preserve">za </w:t>
      </w:r>
      <w:r w:rsidR="00F771F6" w:rsidRPr="00D97131">
        <w:rPr>
          <w:rFonts w:ascii="Arial" w:hAnsi="Arial"/>
          <w:b/>
          <w:sz w:val="20"/>
          <w:szCs w:val="20"/>
          <w:lang w:val="sl-SI"/>
        </w:rPr>
        <w:t>vodjo</w:t>
      </w:r>
      <w:r w:rsidR="00F771F6">
        <w:rPr>
          <w:rFonts w:ascii="Arial" w:hAnsi="Arial"/>
          <w:sz w:val="20"/>
          <w:szCs w:val="20"/>
          <w:lang w:val="sl-SI"/>
        </w:rPr>
        <w:t xml:space="preserve"> </w:t>
      </w:r>
      <w:r w:rsidR="00931131" w:rsidRPr="00D97131">
        <w:rPr>
          <w:rFonts w:ascii="Arial" w:hAnsi="Arial"/>
          <w:b/>
          <w:sz w:val="20"/>
          <w:szCs w:val="20"/>
          <w:lang w:val="sl-SI"/>
        </w:rPr>
        <w:t>imenuje</w:t>
      </w:r>
      <w:r w:rsidR="00931131">
        <w:rPr>
          <w:rFonts w:ascii="Arial" w:hAnsi="Arial"/>
          <w:sz w:val="20"/>
          <w:szCs w:val="20"/>
          <w:lang w:val="sl-SI"/>
        </w:rPr>
        <w:t xml:space="preserve"> </w:t>
      </w:r>
      <w:r w:rsidR="00D0188D">
        <w:rPr>
          <w:rFonts w:ascii="Arial" w:hAnsi="Arial"/>
          <w:b/>
          <w:sz w:val="20"/>
          <w:szCs w:val="20"/>
          <w:lang w:val="sl-SI"/>
        </w:rPr>
        <w:t xml:space="preserve">Josip </w:t>
      </w:r>
      <w:proofErr w:type="spellStart"/>
      <w:r w:rsidR="00D0188D">
        <w:rPr>
          <w:rFonts w:ascii="Arial" w:hAnsi="Arial"/>
          <w:b/>
          <w:sz w:val="20"/>
          <w:szCs w:val="20"/>
          <w:lang w:val="sl-SI"/>
        </w:rPr>
        <w:t>Mihalic</w:t>
      </w:r>
      <w:proofErr w:type="spellEnd"/>
      <w:r w:rsidR="00931131" w:rsidRPr="00D97131">
        <w:rPr>
          <w:rFonts w:ascii="Arial" w:hAnsi="Arial"/>
          <w:b/>
          <w:sz w:val="20"/>
          <w:szCs w:val="20"/>
          <w:lang w:val="sl-SI"/>
        </w:rPr>
        <w:t>,</w:t>
      </w:r>
      <w:r w:rsidR="00931131" w:rsidRPr="00E04CA2">
        <w:rPr>
          <w:rFonts w:ascii="Arial" w:hAnsi="Arial"/>
          <w:sz w:val="20"/>
          <w:szCs w:val="20"/>
          <w:lang w:val="sl-SI"/>
        </w:rPr>
        <w:t xml:space="preserve"> </w:t>
      </w:r>
      <w:r w:rsidR="00F771F6">
        <w:rPr>
          <w:rFonts w:ascii="Arial" w:hAnsi="Arial"/>
          <w:sz w:val="20"/>
          <w:szCs w:val="20"/>
          <w:lang w:val="sl-SI"/>
        </w:rPr>
        <w:t xml:space="preserve">Služba Vlade Republike Slovenije za razvoj in evropsko kohezijsko politiko. </w:t>
      </w:r>
    </w:p>
    <w:p w14:paraId="38CDFC46" w14:textId="493E0B92" w:rsidR="00245087" w:rsidRDefault="00D97131" w:rsidP="00245087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>N</w:t>
      </w:r>
      <w:r w:rsidRPr="00642278">
        <w:rPr>
          <w:rFonts w:ascii="Arial" w:hAnsi="Arial"/>
          <w:sz w:val="20"/>
          <w:szCs w:val="20"/>
          <w:lang w:val="sl-SI"/>
        </w:rPr>
        <w:t>amest</w:t>
      </w:r>
      <w:r w:rsidR="00D0188D">
        <w:rPr>
          <w:rFonts w:ascii="Arial" w:hAnsi="Arial"/>
          <w:sz w:val="20"/>
          <w:szCs w:val="20"/>
          <w:lang w:val="sl-SI"/>
        </w:rPr>
        <w:t>o</w:t>
      </w:r>
      <w:r w:rsidRPr="00642278">
        <w:rPr>
          <w:rFonts w:ascii="Arial" w:hAnsi="Arial"/>
          <w:sz w:val="20"/>
          <w:szCs w:val="20"/>
          <w:lang w:val="sl-SI"/>
        </w:rPr>
        <w:t xml:space="preserve"> </w:t>
      </w:r>
      <w:r w:rsidR="00371EC1" w:rsidRPr="00642278">
        <w:rPr>
          <w:rFonts w:ascii="Arial" w:hAnsi="Arial"/>
          <w:sz w:val="20"/>
          <w:szCs w:val="20"/>
          <w:lang w:val="sl-SI"/>
        </w:rPr>
        <w:t xml:space="preserve">Mirjam Tolar, Služba Vlade Republike Slovenije za razvoj in evropsko kohezijsko politiko, se </w:t>
      </w:r>
      <w:r w:rsidR="00D0188D">
        <w:rPr>
          <w:rFonts w:ascii="Arial" w:hAnsi="Arial"/>
          <w:sz w:val="20"/>
          <w:szCs w:val="20"/>
          <w:lang w:val="sl-SI"/>
        </w:rPr>
        <w:t xml:space="preserve">za namestnico vodje imenuje </w:t>
      </w:r>
      <w:r w:rsidR="00D0188D" w:rsidRPr="00D0188D">
        <w:rPr>
          <w:rFonts w:ascii="Arial" w:hAnsi="Arial"/>
          <w:b/>
          <w:sz w:val="20"/>
          <w:szCs w:val="20"/>
          <w:lang w:val="sl-SI"/>
        </w:rPr>
        <w:t>Andreja Okorn</w:t>
      </w:r>
      <w:r w:rsidR="00642278" w:rsidRPr="00642278">
        <w:rPr>
          <w:rFonts w:ascii="Arial" w:hAnsi="Arial"/>
          <w:sz w:val="20"/>
          <w:szCs w:val="20"/>
          <w:lang w:val="sl-SI"/>
        </w:rPr>
        <w:t>.</w:t>
      </w:r>
      <w:r w:rsidR="00371EC1" w:rsidRPr="00642278">
        <w:rPr>
          <w:rFonts w:ascii="Arial" w:hAnsi="Arial"/>
          <w:sz w:val="20"/>
          <w:szCs w:val="20"/>
          <w:lang w:val="sl-SI"/>
        </w:rPr>
        <w:t xml:space="preserve"> </w:t>
      </w:r>
      <w:proofErr w:type="spellStart"/>
      <w:r w:rsidR="00F771F6" w:rsidRPr="00642278">
        <w:rPr>
          <w:rFonts w:ascii="Arial" w:hAnsi="Arial"/>
          <w:sz w:val="20"/>
          <w:szCs w:val="20"/>
          <w:lang w:val="sl-SI"/>
        </w:rPr>
        <w:t>Iba</w:t>
      </w:r>
      <w:proofErr w:type="spellEnd"/>
      <w:r w:rsidR="00F771F6" w:rsidRPr="00642278">
        <w:rPr>
          <w:rFonts w:ascii="Arial" w:hAnsi="Arial"/>
          <w:sz w:val="20"/>
          <w:szCs w:val="20"/>
          <w:lang w:val="sl-SI"/>
        </w:rPr>
        <w:t xml:space="preserve"> Živa Zupančič, Služba Vlade Republike Slovenije za razvoj in evropsko kohezijsko politiko, se izbriše iz sklepa kot </w:t>
      </w:r>
      <w:r w:rsidR="007151C3" w:rsidRPr="00642278">
        <w:rPr>
          <w:rFonts w:ascii="Arial" w:hAnsi="Arial"/>
          <w:sz w:val="20"/>
          <w:szCs w:val="20"/>
          <w:lang w:val="sl-SI"/>
        </w:rPr>
        <w:t>članica.</w:t>
      </w:r>
      <w:r w:rsidRPr="00D97131">
        <w:rPr>
          <w:rFonts w:ascii="Arial" w:hAnsi="Arial"/>
          <w:sz w:val="20"/>
          <w:szCs w:val="20"/>
          <w:lang w:val="sl-SI"/>
        </w:rPr>
        <w:t xml:space="preserve"> </w:t>
      </w:r>
    </w:p>
    <w:p w14:paraId="285E18EE" w14:textId="4876CC8C" w:rsidR="00D9171C" w:rsidRPr="00D9171C" w:rsidRDefault="00A96BD5" w:rsidP="00D97131">
      <w:pPr>
        <w:tabs>
          <w:tab w:val="left" w:pos="6521"/>
        </w:tabs>
        <w:spacing w:after="40"/>
        <w:jc w:val="both"/>
        <w:rPr>
          <w:rFonts w:ascii="Arial" w:hAnsi="Arial"/>
          <w:sz w:val="20"/>
          <w:szCs w:val="20"/>
          <w:lang w:val="sl-SI"/>
        </w:rPr>
      </w:pPr>
      <w:r>
        <w:rPr>
          <w:rFonts w:ascii="Arial" w:hAnsi="Arial"/>
          <w:sz w:val="20"/>
          <w:szCs w:val="20"/>
          <w:lang w:val="sl-SI"/>
        </w:rPr>
        <w:t xml:space="preserve">Namesto Tine Divjak, predstavnice </w:t>
      </w:r>
      <w:r w:rsidRPr="00A96BD5">
        <w:rPr>
          <w:rFonts w:ascii="Arial" w:hAnsi="Arial"/>
          <w:sz w:val="20"/>
          <w:szCs w:val="20"/>
          <w:lang w:val="sl-SI"/>
        </w:rPr>
        <w:t>Cent</w:t>
      </w:r>
      <w:r>
        <w:rPr>
          <w:rFonts w:ascii="Arial" w:hAnsi="Arial"/>
          <w:sz w:val="20"/>
          <w:szCs w:val="20"/>
          <w:lang w:val="sl-SI"/>
        </w:rPr>
        <w:t>ra</w:t>
      </w:r>
      <w:r w:rsidRPr="00A96BD5">
        <w:rPr>
          <w:rFonts w:ascii="Arial" w:hAnsi="Arial"/>
          <w:sz w:val="20"/>
          <w:szCs w:val="20"/>
          <w:lang w:val="sl-SI"/>
        </w:rPr>
        <w:t xml:space="preserve"> za informiranje, sodelovanje in razvoj nevladnih organizacij</w:t>
      </w:r>
      <w:r>
        <w:rPr>
          <w:rFonts w:ascii="Arial" w:hAnsi="Arial"/>
          <w:sz w:val="20"/>
          <w:szCs w:val="20"/>
          <w:lang w:val="sl-SI"/>
        </w:rPr>
        <w:t xml:space="preserve">, se </w:t>
      </w:r>
      <w:r w:rsidR="00D97131">
        <w:rPr>
          <w:rFonts w:ascii="Arial" w:hAnsi="Arial"/>
          <w:sz w:val="20"/>
          <w:szCs w:val="20"/>
          <w:lang w:val="sl-SI"/>
        </w:rPr>
        <w:t xml:space="preserve">kot član doda </w:t>
      </w:r>
      <w:r w:rsidR="008D0723" w:rsidRPr="000F3138">
        <w:rPr>
          <w:rFonts w:ascii="Arial" w:hAnsi="Arial"/>
          <w:b/>
          <w:sz w:val="20"/>
          <w:szCs w:val="20"/>
          <w:lang w:val="sl-SI"/>
        </w:rPr>
        <w:t>Tony Mlakar</w:t>
      </w:r>
      <w:r w:rsidR="008D0723" w:rsidRPr="000374A1">
        <w:rPr>
          <w:rFonts w:ascii="Arial" w:hAnsi="Arial"/>
          <w:sz w:val="20"/>
          <w:szCs w:val="20"/>
          <w:lang w:val="sl-SI"/>
        </w:rPr>
        <w:t xml:space="preserve">, </w:t>
      </w:r>
      <w:r w:rsidRPr="000374A1">
        <w:rPr>
          <w:rFonts w:ascii="Arial" w:hAnsi="Arial"/>
          <w:sz w:val="20"/>
          <w:szCs w:val="20"/>
          <w:lang w:val="sl-SI"/>
        </w:rPr>
        <w:t xml:space="preserve">predstavnik Alpe Adria </w:t>
      </w:r>
      <w:proofErr w:type="spellStart"/>
      <w:r w:rsidRPr="000374A1">
        <w:rPr>
          <w:rFonts w:ascii="Arial" w:hAnsi="Arial"/>
          <w:sz w:val="20"/>
          <w:szCs w:val="20"/>
          <w:lang w:val="sl-SI"/>
        </w:rPr>
        <w:t>Green</w:t>
      </w:r>
      <w:proofErr w:type="spellEnd"/>
      <w:r w:rsidRPr="000374A1">
        <w:rPr>
          <w:rFonts w:ascii="Arial" w:hAnsi="Arial"/>
          <w:sz w:val="20"/>
          <w:szCs w:val="20"/>
          <w:lang w:val="sl-SI"/>
        </w:rPr>
        <w:t xml:space="preserve"> </w:t>
      </w:r>
      <w:r w:rsidR="00642278">
        <w:rPr>
          <w:rFonts w:ascii="Arial" w:hAnsi="Arial"/>
          <w:sz w:val="20"/>
          <w:szCs w:val="20"/>
          <w:lang w:val="sl-SI"/>
        </w:rPr>
        <w:t xml:space="preserve">in </w:t>
      </w:r>
      <w:r w:rsidR="00D97131">
        <w:rPr>
          <w:rFonts w:ascii="Arial" w:hAnsi="Arial"/>
          <w:sz w:val="20"/>
          <w:szCs w:val="20"/>
          <w:lang w:val="sl-SI"/>
        </w:rPr>
        <w:t xml:space="preserve">kot članico </w:t>
      </w:r>
      <w:r w:rsidR="00642278" w:rsidRPr="000F3138">
        <w:rPr>
          <w:rFonts w:ascii="Arial" w:hAnsi="Arial"/>
          <w:b/>
          <w:sz w:val="20"/>
          <w:szCs w:val="20"/>
          <w:lang w:val="sl-SI"/>
        </w:rPr>
        <w:t>Urška</w:t>
      </w:r>
      <w:r w:rsidRPr="000F3138">
        <w:rPr>
          <w:rFonts w:ascii="Arial" w:hAnsi="Arial"/>
          <w:b/>
          <w:sz w:val="20"/>
          <w:szCs w:val="20"/>
          <w:lang w:val="sl-SI"/>
        </w:rPr>
        <w:t xml:space="preserve"> </w:t>
      </w:r>
      <w:proofErr w:type="spellStart"/>
      <w:r w:rsidRPr="000F3138">
        <w:rPr>
          <w:rFonts w:ascii="Arial" w:hAnsi="Arial"/>
          <w:b/>
          <w:sz w:val="20"/>
          <w:szCs w:val="20"/>
          <w:lang w:val="sl-SI"/>
        </w:rPr>
        <w:t>Nardoni</w:t>
      </w:r>
      <w:proofErr w:type="spellEnd"/>
      <w:r>
        <w:rPr>
          <w:rFonts w:ascii="Arial" w:hAnsi="Arial"/>
          <w:sz w:val="20"/>
          <w:szCs w:val="20"/>
          <w:lang w:val="sl-SI"/>
        </w:rPr>
        <w:t>, predstavnico Varuha človekovih pravic</w:t>
      </w:r>
      <w:r w:rsidR="000374A1">
        <w:rPr>
          <w:rFonts w:ascii="Arial" w:hAnsi="Arial"/>
          <w:sz w:val="20"/>
          <w:szCs w:val="20"/>
          <w:lang w:val="sl-SI"/>
        </w:rPr>
        <w:t xml:space="preserve">. Namesto Gordane Pipan, predstavnice Ministrstva za finance, se </w:t>
      </w:r>
      <w:r w:rsidR="00C72870">
        <w:rPr>
          <w:rFonts w:ascii="Arial" w:hAnsi="Arial"/>
          <w:sz w:val="20"/>
          <w:szCs w:val="20"/>
          <w:lang w:val="sl-SI"/>
        </w:rPr>
        <w:t>doda</w:t>
      </w:r>
      <w:r w:rsidR="00D97131">
        <w:rPr>
          <w:rFonts w:ascii="Arial" w:hAnsi="Arial"/>
          <w:sz w:val="20"/>
          <w:szCs w:val="20"/>
          <w:lang w:val="sl-SI"/>
        </w:rPr>
        <w:t xml:space="preserve"> član</w:t>
      </w:r>
      <w:r w:rsidR="00C72870">
        <w:rPr>
          <w:rFonts w:ascii="Arial" w:hAnsi="Arial"/>
          <w:sz w:val="20"/>
          <w:szCs w:val="20"/>
          <w:lang w:val="sl-SI"/>
        </w:rPr>
        <w:t xml:space="preserve"> </w:t>
      </w:r>
      <w:r w:rsidR="00C72870" w:rsidRPr="000F3138">
        <w:rPr>
          <w:rFonts w:ascii="Arial" w:hAnsi="Arial"/>
          <w:b/>
          <w:sz w:val="20"/>
          <w:szCs w:val="20"/>
          <w:lang w:val="sl-SI"/>
        </w:rPr>
        <w:t>Peter Štemberger</w:t>
      </w:r>
      <w:r w:rsidR="00C72870">
        <w:rPr>
          <w:rFonts w:ascii="Arial" w:hAnsi="Arial"/>
          <w:sz w:val="20"/>
          <w:szCs w:val="20"/>
          <w:lang w:val="sl-SI"/>
        </w:rPr>
        <w:t xml:space="preserve">. </w:t>
      </w:r>
      <w:r w:rsidR="007210C4">
        <w:rPr>
          <w:rFonts w:ascii="Arial" w:hAnsi="Arial"/>
          <w:sz w:val="20"/>
          <w:szCs w:val="20"/>
          <w:lang w:val="sl-SI"/>
        </w:rPr>
        <w:t xml:space="preserve">Namesto Mojce Presečnik, predstavnice Ministrstva za zdravje, se doda </w:t>
      </w:r>
      <w:r w:rsidR="00D97131">
        <w:rPr>
          <w:rFonts w:ascii="Arial" w:hAnsi="Arial"/>
          <w:sz w:val="20"/>
          <w:szCs w:val="20"/>
          <w:lang w:val="sl-SI"/>
        </w:rPr>
        <w:t xml:space="preserve">članica </w:t>
      </w:r>
      <w:r w:rsidR="007210C4" w:rsidRPr="000F3138">
        <w:rPr>
          <w:rFonts w:ascii="Arial" w:hAnsi="Arial"/>
          <w:b/>
          <w:sz w:val="20"/>
          <w:szCs w:val="20"/>
          <w:lang w:val="sl-SI"/>
        </w:rPr>
        <w:t>Romana Reja</w:t>
      </w:r>
      <w:r w:rsidR="007210C4">
        <w:rPr>
          <w:rFonts w:ascii="Arial" w:hAnsi="Arial"/>
          <w:sz w:val="20"/>
          <w:szCs w:val="20"/>
          <w:lang w:val="sl-SI"/>
        </w:rPr>
        <w:t xml:space="preserve">. </w:t>
      </w:r>
      <w:r w:rsidR="00333248">
        <w:rPr>
          <w:rFonts w:ascii="Arial" w:hAnsi="Arial"/>
          <w:sz w:val="20"/>
          <w:szCs w:val="20"/>
          <w:lang w:val="sl-SI"/>
        </w:rPr>
        <w:t xml:space="preserve">Namesto Tanje </w:t>
      </w:r>
      <w:proofErr w:type="spellStart"/>
      <w:r w:rsidR="00333248">
        <w:rPr>
          <w:rFonts w:ascii="Arial" w:hAnsi="Arial"/>
          <w:sz w:val="20"/>
          <w:szCs w:val="20"/>
          <w:lang w:val="sl-SI"/>
        </w:rPr>
        <w:t>Vertelj</w:t>
      </w:r>
      <w:proofErr w:type="spellEnd"/>
      <w:r w:rsidR="00333248">
        <w:rPr>
          <w:rFonts w:ascii="Arial" w:hAnsi="Arial"/>
          <w:sz w:val="20"/>
          <w:szCs w:val="20"/>
          <w:lang w:val="sl-SI"/>
        </w:rPr>
        <w:t xml:space="preserve">, predstavnice Ministrstva za izobraževanje, znanost in šport, se doda </w:t>
      </w:r>
      <w:r w:rsidR="00D97131">
        <w:rPr>
          <w:rFonts w:ascii="Arial" w:hAnsi="Arial"/>
          <w:sz w:val="20"/>
          <w:szCs w:val="20"/>
          <w:lang w:val="sl-SI"/>
        </w:rPr>
        <w:t xml:space="preserve">članica </w:t>
      </w:r>
      <w:r w:rsidR="00333248" w:rsidRPr="000F3138">
        <w:rPr>
          <w:rFonts w:ascii="Arial" w:hAnsi="Arial"/>
          <w:b/>
          <w:sz w:val="20"/>
          <w:szCs w:val="20"/>
          <w:lang w:val="sl-SI"/>
        </w:rPr>
        <w:t>Tatjana Pezdir</w:t>
      </w:r>
      <w:r w:rsidR="00333248">
        <w:rPr>
          <w:rFonts w:ascii="Arial" w:hAnsi="Arial"/>
          <w:sz w:val="20"/>
          <w:szCs w:val="20"/>
          <w:lang w:val="sl-SI"/>
        </w:rPr>
        <w:t>.</w:t>
      </w:r>
      <w:r w:rsidR="004D69CD">
        <w:rPr>
          <w:rFonts w:ascii="Arial" w:hAnsi="Arial"/>
          <w:sz w:val="20"/>
          <w:szCs w:val="20"/>
          <w:lang w:val="sl-SI"/>
        </w:rPr>
        <w:t xml:space="preserve"> Namesto Maje Šoba Tovšak, predstavnice Združenja delodajalcev Slovenije, se doda </w:t>
      </w:r>
      <w:r w:rsidR="00D97131">
        <w:rPr>
          <w:rFonts w:ascii="Arial" w:hAnsi="Arial"/>
          <w:sz w:val="20"/>
          <w:szCs w:val="20"/>
          <w:lang w:val="sl-SI"/>
        </w:rPr>
        <w:t xml:space="preserve">član </w:t>
      </w:r>
      <w:r w:rsidR="004D69CD" w:rsidRPr="000F3138">
        <w:rPr>
          <w:rFonts w:ascii="Arial" w:hAnsi="Arial"/>
          <w:b/>
          <w:sz w:val="20"/>
          <w:szCs w:val="20"/>
          <w:lang w:val="sl-SI"/>
        </w:rPr>
        <w:t xml:space="preserve">Lan </w:t>
      </w:r>
      <w:proofErr w:type="spellStart"/>
      <w:r w:rsidR="004D69CD" w:rsidRPr="000F3138">
        <w:rPr>
          <w:rFonts w:ascii="Arial" w:hAnsi="Arial"/>
          <w:b/>
          <w:sz w:val="20"/>
          <w:szCs w:val="20"/>
          <w:lang w:val="sl-SI"/>
        </w:rPr>
        <w:t>Wudler</w:t>
      </w:r>
      <w:proofErr w:type="spellEnd"/>
      <w:r w:rsidR="004D69CD">
        <w:rPr>
          <w:rFonts w:ascii="Arial" w:hAnsi="Arial"/>
          <w:sz w:val="20"/>
          <w:szCs w:val="20"/>
          <w:lang w:val="sl-SI"/>
        </w:rPr>
        <w:t>.</w:t>
      </w:r>
      <w:r w:rsidR="006135BD">
        <w:rPr>
          <w:rFonts w:ascii="Arial" w:hAnsi="Arial"/>
          <w:sz w:val="20"/>
          <w:szCs w:val="20"/>
          <w:lang w:val="sl-SI"/>
        </w:rPr>
        <w:t xml:space="preserve"> Namesto Irene Marš, predstavnice Ministrstva za kulturo, se doda</w:t>
      </w:r>
      <w:r w:rsidR="00D97131">
        <w:rPr>
          <w:rFonts w:ascii="Arial" w:hAnsi="Arial"/>
          <w:sz w:val="20"/>
          <w:szCs w:val="20"/>
          <w:lang w:val="sl-SI"/>
        </w:rPr>
        <w:t xml:space="preserve"> član</w:t>
      </w:r>
      <w:r w:rsidR="006135BD">
        <w:rPr>
          <w:rFonts w:ascii="Arial" w:hAnsi="Arial"/>
          <w:sz w:val="20"/>
          <w:szCs w:val="20"/>
          <w:lang w:val="sl-SI"/>
        </w:rPr>
        <w:t xml:space="preserve"> </w:t>
      </w:r>
      <w:r w:rsidR="006135BD" w:rsidRPr="000F3138">
        <w:rPr>
          <w:rFonts w:ascii="Arial" w:hAnsi="Arial"/>
          <w:b/>
          <w:sz w:val="20"/>
          <w:szCs w:val="20"/>
          <w:lang w:val="sl-SI"/>
        </w:rPr>
        <w:t>Sebastjan Eržen</w:t>
      </w:r>
      <w:r w:rsidR="006135BD">
        <w:rPr>
          <w:rFonts w:ascii="Arial" w:hAnsi="Arial"/>
          <w:sz w:val="20"/>
          <w:szCs w:val="20"/>
          <w:lang w:val="sl-SI"/>
        </w:rPr>
        <w:t>.</w:t>
      </w:r>
      <w:r w:rsidR="00D97131">
        <w:rPr>
          <w:rFonts w:ascii="Arial" w:hAnsi="Arial"/>
          <w:sz w:val="20"/>
          <w:szCs w:val="20"/>
          <w:lang w:val="sl-SI"/>
        </w:rPr>
        <w:t xml:space="preserve"> Namestniki članov se povsod izbrišejo iz sklepa.</w:t>
      </w:r>
    </w:p>
    <w:sectPr w:rsidR="00D9171C" w:rsidRPr="00D9171C" w:rsidSect="003631E2">
      <w:footerReference w:type="default" r:id="rId11"/>
      <w:pgSz w:w="11900" w:h="16840"/>
      <w:pgMar w:top="2041" w:right="1797" w:bottom="1440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A5AE2" w14:textId="77777777" w:rsidR="00400AF6" w:rsidRDefault="00400AF6" w:rsidP="00AE2610">
      <w:r>
        <w:separator/>
      </w:r>
    </w:p>
  </w:endnote>
  <w:endnote w:type="continuationSeparator" w:id="0">
    <w:p w14:paraId="77D995D4" w14:textId="77777777" w:rsidR="00400AF6" w:rsidRDefault="00400AF6" w:rsidP="00AE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907873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BBDE530" w14:textId="78D7F91A" w:rsidR="00400AF6" w:rsidRPr="009D2E6E" w:rsidRDefault="00400AF6">
        <w:pPr>
          <w:pStyle w:val="Noga"/>
          <w:jc w:val="right"/>
          <w:rPr>
            <w:sz w:val="16"/>
            <w:szCs w:val="16"/>
          </w:rPr>
        </w:pPr>
        <w:r w:rsidRPr="009D2E6E">
          <w:rPr>
            <w:sz w:val="16"/>
            <w:szCs w:val="16"/>
          </w:rPr>
          <w:fldChar w:fldCharType="begin"/>
        </w:r>
        <w:r w:rsidRPr="009D2E6E">
          <w:rPr>
            <w:sz w:val="16"/>
            <w:szCs w:val="16"/>
          </w:rPr>
          <w:instrText>PAGE   \* MERGEFORMAT</w:instrText>
        </w:r>
        <w:r w:rsidRPr="009D2E6E">
          <w:rPr>
            <w:sz w:val="16"/>
            <w:szCs w:val="16"/>
          </w:rPr>
          <w:fldChar w:fldCharType="separate"/>
        </w:r>
        <w:r w:rsidR="00D458F9" w:rsidRPr="00D458F9">
          <w:rPr>
            <w:noProof/>
            <w:sz w:val="16"/>
            <w:szCs w:val="16"/>
            <w:lang w:val="sl-SI"/>
          </w:rPr>
          <w:t>2</w:t>
        </w:r>
        <w:r w:rsidRPr="009D2E6E">
          <w:rPr>
            <w:sz w:val="16"/>
            <w:szCs w:val="16"/>
          </w:rPr>
          <w:fldChar w:fldCharType="end"/>
        </w:r>
      </w:p>
    </w:sdtContent>
  </w:sdt>
  <w:p w14:paraId="3F0E688F" w14:textId="77777777" w:rsidR="00400AF6" w:rsidRDefault="00400AF6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4EC9A" w14:textId="77777777" w:rsidR="00400AF6" w:rsidRDefault="00400AF6" w:rsidP="00AE2610">
      <w:r>
        <w:separator/>
      </w:r>
    </w:p>
  </w:footnote>
  <w:footnote w:type="continuationSeparator" w:id="0">
    <w:p w14:paraId="4685B912" w14:textId="77777777" w:rsidR="00400AF6" w:rsidRDefault="00400AF6" w:rsidP="00AE2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19AA"/>
    <w:multiLevelType w:val="hybridMultilevel"/>
    <w:tmpl w:val="97F4E1EC"/>
    <w:lvl w:ilvl="0" w:tplc="9582179A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F56A8D"/>
    <w:multiLevelType w:val="hybridMultilevel"/>
    <w:tmpl w:val="D240830C"/>
    <w:lvl w:ilvl="0" w:tplc="36AA8AF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32E93"/>
    <w:multiLevelType w:val="hybridMultilevel"/>
    <w:tmpl w:val="160894FE"/>
    <w:lvl w:ilvl="0" w:tplc="D3469AE6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610"/>
    <w:rsid w:val="0001239B"/>
    <w:rsid w:val="000148A5"/>
    <w:rsid w:val="00023537"/>
    <w:rsid w:val="00034B1F"/>
    <w:rsid w:val="000374A1"/>
    <w:rsid w:val="000410F7"/>
    <w:rsid w:val="00070661"/>
    <w:rsid w:val="00084D2B"/>
    <w:rsid w:val="000C50C4"/>
    <w:rsid w:val="000D01F6"/>
    <w:rsid w:val="000D5F54"/>
    <w:rsid w:val="000F3138"/>
    <w:rsid w:val="001034B6"/>
    <w:rsid w:val="0011206F"/>
    <w:rsid w:val="00112187"/>
    <w:rsid w:val="00146EBF"/>
    <w:rsid w:val="001517CB"/>
    <w:rsid w:val="00156641"/>
    <w:rsid w:val="00161E13"/>
    <w:rsid w:val="001A77F6"/>
    <w:rsid w:val="001B1FCD"/>
    <w:rsid w:val="001B45B7"/>
    <w:rsid w:val="001D0483"/>
    <w:rsid w:val="001E39EC"/>
    <w:rsid w:val="001F66D2"/>
    <w:rsid w:val="00217B5E"/>
    <w:rsid w:val="00242E5D"/>
    <w:rsid w:val="00245087"/>
    <w:rsid w:val="00251A78"/>
    <w:rsid w:val="002559F6"/>
    <w:rsid w:val="002611C8"/>
    <w:rsid w:val="002650E3"/>
    <w:rsid w:val="00291B61"/>
    <w:rsid w:val="00297376"/>
    <w:rsid w:val="002C0B42"/>
    <w:rsid w:val="002C6439"/>
    <w:rsid w:val="002E44D4"/>
    <w:rsid w:val="002F6909"/>
    <w:rsid w:val="00306DE2"/>
    <w:rsid w:val="00314E85"/>
    <w:rsid w:val="003233BB"/>
    <w:rsid w:val="00333248"/>
    <w:rsid w:val="003631E2"/>
    <w:rsid w:val="003646AE"/>
    <w:rsid w:val="0036664F"/>
    <w:rsid w:val="00371EC1"/>
    <w:rsid w:val="00374B16"/>
    <w:rsid w:val="00374E3C"/>
    <w:rsid w:val="00375CDE"/>
    <w:rsid w:val="00395020"/>
    <w:rsid w:val="003A0C5B"/>
    <w:rsid w:val="003C67CE"/>
    <w:rsid w:val="003C6C8C"/>
    <w:rsid w:val="003D679A"/>
    <w:rsid w:val="003E7256"/>
    <w:rsid w:val="00400AF6"/>
    <w:rsid w:val="00410E2D"/>
    <w:rsid w:val="004155E8"/>
    <w:rsid w:val="004207A7"/>
    <w:rsid w:val="0042511E"/>
    <w:rsid w:val="004527FF"/>
    <w:rsid w:val="00456FDE"/>
    <w:rsid w:val="00462C02"/>
    <w:rsid w:val="00463E95"/>
    <w:rsid w:val="00464DF6"/>
    <w:rsid w:val="00472D9E"/>
    <w:rsid w:val="00476D51"/>
    <w:rsid w:val="004777FE"/>
    <w:rsid w:val="00482AAC"/>
    <w:rsid w:val="004B4CAB"/>
    <w:rsid w:val="004C3BB4"/>
    <w:rsid w:val="004D69CD"/>
    <w:rsid w:val="004E4BAF"/>
    <w:rsid w:val="00517BCB"/>
    <w:rsid w:val="00522090"/>
    <w:rsid w:val="00524BCC"/>
    <w:rsid w:val="0052746C"/>
    <w:rsid w:val="00527FB4"/>
    <w:rsid w:val="005379CB"/>
    <w:rsid w:val="00545861"/>
    <w:rsid w:val="00546DD2"/>
    <w:rsid w:val="0055121D"/>
    <w:rsid w:val="00552B86"/>
    <w:rsid w:val="00563D6F"/>
    <w:rsid w:val="00574365"/>
    <w:rsid w:val="00576C8A"/>
    <w:rsid w:val="00581C36"/>
    <w:rsid w:val="005864FF"/>
    <w:rsid w:val="005A1975"/>
    <w:rsid w:val="005E06DE"/>
    <w:rsid w:val="005E67F0"/>
    <w:rsid w:val="005F3E55"/>
    <w:rsid w:val="005F5F3C"/>
    <w:rsid w:val="006135BD"/>
    <w:rsid w:val="0061511C"/>
    <w:rsid w:val="0062466A"/>
    <w:rsid w:val="00625B38"/>
    <w:rsid w:val="00642086"/>
    <w:rsid w:val="00642278"/>
    <w:rsid w:val="00652449"/>
    <w:rsid w:val="00654E8B"/>
    <w:rsid w:val="006674CC"/>
    <w:rsid w:val="00673D68"/>
    <w:rsid w:val="00680106"/>
    <w:rsid w:val="006810F0"/>
    <w:rsid w:val="0069101D"/>
    <w:rsid w:val="006B76F6"/>
    <w:rsid w:val="006C1D7E"/>
    <w:rsid w:val="006E1F29"/>
    <w:rsid w:val="006E31A4"/>
    <w:rsid w:val="007151C3"/>
    <w:rsid w:val="007210C4"/>
    <w:rsid w:val="00725359"/>
    <w:rsid w:val="00734876"/>
    <w:rsid w:val="007521DA"/>
    <w:rsid w:val="00764801"/>
    <w:rsid w:val="007B15F8"/>
    <w:rsid w:val="007B22FF"/>
    <w:rsid w:val="007B7422"/>
    <w:rsid w:val="007B7F25"/>
    <w:rsid w:val="007C6993"/>
    <w:rsid w:val="007C6A29"/>
    <w:rsid w:val="007D0B16"/>
    <w:rsid w:val="007F6E2A"/>
    <w:rsid w:val="0080422F"/>
    <w:rsid w:val="00837CBA"/>
    <w:rsid w:val="008515D0"/>
    <w:rsid w:val="008833C1"/>
    <w:rsid w:val="008921B8"/>
    <w:rsid w:val="00897F0C"/>
    <w:rsid w:val="008D0723"/>
    <w:rsid w:val="008D12CA"/>
    <w:rsid w:val="008E4FB4"/>
    <w:rsid w:val="008E62D2"/>
    <w:rsid w:val="008F2E0D"/>
    <w:rsid w:val="009003E9"/>
    <w:rsid w:val="00907563"/>
    <w:rsid w:val="00915277"/>
    <w:rsid w:val="00922F78"/>
    <w:rsid w:val="00931131"/>
    <w:rsid w:val="00937C1E"/>
    <w:rsid w:val="009441BA"/>
    <w:rsid w:val="00944475"/>
    <w:rsid w:val="009445A6"/>
    <w:rsid w:val="00957479"/>
    <w:rsid w:val="00973330"/>
    <w:rsid w:val="00973477"/>
    <w:rsid w:val="0099018C"/>
    <w:rsid w:val="00996A97"/>
    <w:rsid w:val="009C3E2C"/>
    <w:rsid w:val="009D2E6E"/>
    <w:rsid w:val="009E0530"/>
    <w:rsid w:val="00A106CA"/>
    <w:rsid w:val="00A128C8"/>
    <w:rsid w:val="00A1699A"/>
    <w:rsid w:val="00A205F6"/>
    <w:rsid w:val="00A51CF8"/>
    <w:rsid w:val="00A521D6"/>
    <w:rsid w:val="00A6176F"/>
    <w:rsid w:val="00A712FF"/>
    <w:rsid w:val="00A731FF"/>
    <w:rsid w:val="00A96BD5"/>
    <w:rsid w:val="00AB1285"/>
    <w:rsid w:val="00AB2A99"/>
    <w:rsid w:val="00AC30CF"/>
    <w:rsid w:val="00AD043D"/>
    <w:rsid w:val="00AE018C"/>
    <w:rsid w:val="00AE2610"/>
    <w:rsid w:val="00B2174E"/>
    <w:rsid w:val="00B356BA"/>
    <w:rsid w:val="00B36C05"/>
    <w:rsid w:val="00B446C3"/>
    <w:rsid w:val="00B47A00"/>
    <w:rsid w:val="00B561C3"/>
    <w:rsid w:val="00B57573"/>
    <w:rsid w:val="00B606D1"/>
    <w:rsid w:val="00B619CD"/>
    <w:rsid w:val="00B845CC"/>
    <w:rsid w:val="00B85902"/>
    <w:rsid w:val="00B93AFF"/>
    <w:rsid w:val="00BA0770"/>
    <w:rsid w:val="00BC0CFE"/>
    <w:rsid w:val="00BC3345"/>
    <w:rsid w:val="00BC6587"/>
    <w:rsid w:val="00BF3E36"/>
    <w:rsid w:val="00BF4FF4"/>
    <w:rsid w:val="00C06BE7"/>
    <w:rsid w:val="00C06CA6"/>
    <w:rsid w:val="00C1054A"/>
    <w:rsid w:val="00C21551"/>
    <w:rsid w:val="00C216F4"/>
    <w:rsid w:val="00C2364A"/>
    <w:rsid w:val="00C26A98"/>
    <w:rsid w:val="00C3383F"/>
    <w:rsid w:val="00C54E51"/>
    <w:rsid w:val="00C573BD"/>
    <w:rsid w:val="00C672FE"/>
    <w:rsid w:val="00C72870"/>
    <w:rsid w:val="00C81FD7"/>
    <w:rsid w:val="00C83E4F"/>
    <w:rsid w:val="00C86AEE"/>
    <w:rsid w:val="00C9109A"/>
    <w:rsid w:val="00C93970"/>
    <w:rsid w:val="00CA4155"/>
    <w:rsid w:val="00CB4456"/>
    <w:rsid w:val="00CC6000"/>
    <w:rsid w:val="00CD295B"/>
    <w:rsid w:val="00CD78E1"/>
    <w:rsid w:val="00CE4EAE"/>
    <w:rsid w:val="00CF59D6"/>
    <w:rsid w:val="00CF61F8"/>
    <w:rsid w:val="00D0188D"/>
    <w:rsid w:val="00D11F3E"/>
    <w:rsid w:val="00D23E15"/>
    <w:rsid w:val="00D2562A"/>
    <w:rsid w:val="00D328C1"/>
    <w:rsid w:val="00D458F9"/>
    <w:rsid w:val="00D529BD"/>
    <w:rsid w:val="00D5361D"/>
    <w:rsid w:val="00D60C2F"/>
    <w:rsid w:val="00D75310"/>
    <w:rsid w:val="00D87AF3"/>
    <w:rsid w:val="00D9171C"/>
    <w:rsid w:val="00D97131"/>
    <w:rsid w:val="00DB4B81"/>
    <w:rsid w:val="00DC30B1"/>
    <w:rsid w:val="00DC3955"/>
    <w:rsid w:val="00DD1765"/>
    <w:rsid w:val="00DE39B1"/>
    <w:rsid w:val="00DF247D"/>
    <w:rsid w:val="00E00048"/>
    <w:rsid w:val="00E04CA2"/>
    <w:rsid w:val="00E14214"/>
    <w:rsid w:val="00E217FF"/>
    <w:rsid w:val="00E26B37"/>
    <w:rsid w:val="00E358F5"/>
    <w:rsid w:val="00E35F95"/>
    <w:rsid w:val="00E36681"/>
    <w:rsid w:val="00E36C1F"/>
    <w:rsid w:val="00E67E51"/>
    <w:rsid w:val="00E76F2F"/>
    <w:rsid w:val="00E82C33"/>
    <w:rsid w:val="00EC2324"/>
    <w:rsid w:val="00ED33BC"/>
    <w:rsid w:val="00F05047"/>
    <w:rsid w:val="00F131D4"/>
    <w:rsid w:val="00F15A3F"/>
    <w:rsid w:val="00F33B21"/>
    <w:rsid w:val="00F35109"/>
    <w:rsid w:val="00F403B9"/>
    <w:rsid w:val="00F411F0"/>
    <w:rsid w:val="00F667C5"/>
    <w:rsid w:val="00F71230"/>
    <w:rsid w:val="00F72E1C"/>
    <w:rsid w:val="00F771F6"/>
    <w:rsid w:val="00F81599"/>
    <w:rsid w:val="00FB20CD"/>
    <w:rsid w:val="00FB5589"/>
    <w:rsid w:val="00FC0294"/>
    <w:rsid w:val="00FC096F"/>
    <w:rsid w:val="00FD6B9F"/>
    <w:rsid w:val="00FE2837"/>
    <w:rsid w:val="00FE2A05"/>
    <w:rsid w:val="00FF26FE"/>
    <w:rsid w:val="00FF2A26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D7DE9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E261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AE2610"/>
  </w:style>
  <w:style w:type="paragraph" w:styleId="Noga">
    <w:name w:val="footer"/>
    <w:basedOn w:val="Navaden"/>
    <w:link w:val="NogaZnak"/>
    <w:uiPriority w:val="99"/>
    <w:unhideWhenUsed/>
    <w:rsid w:val="00AE261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AE261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2610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AE2610"/>
    <w:rPr>
      <w:rFonts w:ascii="Lucida Grande" w:hAnsi="Lucida Grande" w:cs="Lucida Grande"/>
      <w:sz w:val="18"/>
      <w:szCs w:val="18"/>
    </w:rPr>
  </w:style>
  <w:style w:type="paragraph" w:styleId="Brezrazmikov">
    <w:name w:val="No Spacing"/>
    <w:uiPriority w:val="1"/>
    <w:qFormat/>
    <w:rsid w:val="00DC3955"/>
    <w:rPr>
      <w:rFonts w:ascii="Arial" w:eastAsia="Times New Roman" w:hAnsi="Arial"/>
      <w:szCs w:val="24"/>
      <w:lang w:val="sl-SI"/>
    </w:rPr>
  </w:style>
  <w:style w:type="character" w:styleId="Hiperpovezava">
    <w:name w:val="Hyperlink"/>
    <w:rsid w:val="00DC3955"/>
    <w:rPr>
      <w:color w:val="0000FF"/>
      <w:u w:val="single"/>
    </w:rPr>
  </w:style>
  <w:style w:type="table" w:styleId="Tabelamrea">
    <w:name w:val="Table Grid"/>
    <w:basedOn w:val="Navadnatabela"/>
    <w:uiPriority w:val="59"/>
    <w:rsid w:val="00023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023537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464DF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64DF6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64DF6"/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64DF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64DF6"/>
    <w:rPr>
      <w:b/>
      <w:bCs/>
    </w:rPr>
  </w:style>
  <w:style w:type="paragraph" w:styleId="Revizija">
    <w:name w:val="Revision"/>
    <w:hidden/>
    <w:uiPriority w:val="99"/>
    <w:semiHidden/>
    <w:rsid w:val="00837C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E261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AE2610"/>
  </w:style>
  <w:style w:type="paragraph" w:styleId="Noga">
    <w:name w:val="footer"/>
    <w:basedOn w:val="Navaden"/>
    <w:link w:val="NogaZnak"/>
    <w:uiPriority w:val="99"/>
    <w:unhideWhenUsed/>
    <w:rsid w:val="00AE261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AE261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2610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AE2610"/>
    <w:rPr>
      <w:rFonts w:ascii="Lucida Grande" w:hAnsi="Lucida Grande" w:cs="Lucida Grande"/>
      <w:sz w:val="18"/>
      <w:szCs w:val="18"/>
    </w:rPr>
  </w:style>
  <w:style w:type="paragraph" w:styleId="Brezrazmikov">
    <w:name w:val="No Spacing"/>
    <w:uiPriority w:val="1"/>
    <w:qFormat/>
    <w:rsid w:val="00DC3955"/>
    <w:rPr>
      <w:rFonts w:ascii="Arial" w:eastAsia="Times New Roman" w:hAnsi="Arial"/>
      <w:szCs w:val="24"/>
      <w:lang w:val="sl-SI"/>
    </w:rPr>
  </w:style>
  <w:style w:type="character" w:styleId="Hiperpovezava">
    <w:name w:val="Hyperlink"/>
    <w:rsid w:val="00DC3955"/>
    <w:rPr>
      <w:color w:val="0000FF"/>
      <w:u w:val="single"/>
    </w:rPr>
  </w:style>
  <w:style w:type="table" w:styleId="Tabelamrea">
    <w:name w:val="Table Grid"/>
    <w:basedOn w:val="Navadnatabela"/>
    <w:uiPriority w:val="59"/>
    <w:rsid w:val="00023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023537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464DF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64DF6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64DF6"/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64DF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64DF6"/>
    <w:rPr>
      <w:b/>
      <w:bCs/>
    </w:rPr>
  </w:style>
  <w:style w:type="paragraph" w:styleId="Revizija">
    <w:name w:val="Revision"/>
    <w:hidden/>
    <w:uiPriority w:val="99"/>
    <w:semiHidden/>
    <w:rsid w:val="00837C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70BC4-2395-44FA-AC22-C4E1AD5A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MK</Company>
  <LinksUpToDate>false</LinksUpToDate>
  <CharactersWithSpaces>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Svetek</dc:creator>
  <cp:lastModifiedBy>Janika Gregorič Zečevič</cp:lastModifiedBy>
  <cp:revision>6</cp:revision>
  <cp:lastPrinted>2020-11-24T11:30:00Z</cp:lastPrinted>
  <dcterms:created xsi:type="dcterms:W3CDTF">2020-11-23T11:05:00Z</dcterms:created>
  <dcterms:modified xsi:type="dcterms:W3CDTF">2020-11-24T11:47:00Z</dcterms:modified>
</cp:coreProperties>
</file>